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77CBBD" w14:textId="1E84AD79" w:rsidR="00656D65" w:rsidRPr="00BF2EEB" w:rsidRDefault="00CA21AC" w:rsidP="00AB5091">
      <w:pPr>
        <w:spacing w:before="120" w:line="276" w:lineRule="auto"/>
        <w:rPr>
          <w:rFonts w:ascii="Cambria" w:hAnsi="Cambria"/>
        </w:rPr>
      </w:pPr>
      <w:ins w:id="0" w:author="Grzegorz Graca (Nadleśnictwo Drawsko)" w:date="2022-05-11T07:18:00Z">
        <w:r>
          <w:rPr>
            <w:rFonts w:ascii="Cambria" w:hAnsi="Cambria"/>
          </w:rPr>
          <w:t xml:space="preserve">                                                                                                                                                Załącznik nr 4 do SWZ</w:t>
        </w:r>
      </w:ins>
    </w:p>
    <w:p w14:paraId="429D143B" w14:textId="5CC73F8C" w:rsidR="00CA21AC" w:rsidRDefault="00CA21AC">
      <w:pPr>
        <w:spacing w:before="120" w:line="276" w:lineRule="auto"/>
        <w:jc w:val="center"/>
        <w:rPr>
          <w:ins w:id="1" w:author="Grzegorz Graca (Nadleśnictwo Drawsko)" w:date="2022-05-11T07:19:00Z"/>
          <w:rFonts w:ascii="Cambria" w:hAnsi="Cambria" w:cs="Arial"/>
          <w:b/>
          <w:lang w:eastAsia="pl-PL"/>
        </w:rPr>
      </w:pPr>
      <w:ins w:id="2" w:author="Grzegorz Graca (Nadleśnictwo Drawsko)" w:date="2022-05-11T07:19:00Z">
        <w:r>
          <w:rPr>
            <w:rFonts w:ascii="Cambria" w:hAnsi="Cambria" w:cs="Arial"/>
            <w:b/>
            <w:lang w:eastAsia="pl-PL"/>
          </w:rPr>
          <w:t>Projekt umowy</w:t>
        </w:r>
      </w:ins>
    </w:p>
    <w:p w14:paraId="74CFD192" w14:textId="2B2842F2" w:rsidR="00656D65" w:rsidRPr="00BF2EEB" w:rsidRDefault="00C974B7">
      <w:pPr>
        <w:spacing w:before="120" w:line="276" w:lineRule="auto"/>
        <w:jc w:val="center"/>
        <w:rPr>
          <w:rFonts w:ascii="Cambria" w:hAnsi="Cambria"/>
        </w:rPr>
      </w:pPr>
      <w:r>
        <w:rPr>
          <w:rFonts w:ascii="Cambria" w:hAnsi="Cambria" w:cs="Arial"/>
          <w:b/>
          <w:lang w:eastAsia="pl-PL"/>
        </w:rPr>
        <w:t xml:space="preserve">Umowa nr </w:t>
      </w:r>
      <w:ins w:id="3" w:author="Grzegorz Graca (Nadleśnictwo Drawsko)" w:date="2022-05-11T07:19:00Z">
        <w:r w:rsidR="00CA21AC">
          <w:rPr>
            <w:rFonts w:ascii="Cambria" w:hAnsi="Cambria" w:cs="Arial"/>
            <w:b/>
            <w:lang w:eastAsia="pl-PL"/>
          </w:rPr>
          <w:t>………</w:t>
        </w:r>
      </w:ins>
      <w:del w:id="4" w:author="Grzegorz Graca (Nadleśnictwo Drawsko)" w:date="2022-05-11T07:19:00Z">
        <w:r w:rsidDel="00CA21AC">
          <w:rPr>
            <w:rFonts w:ascii="Cambria" w:hAnsi="Cambria" w:cs="Arial"/>
            <w:b/>
            <w:lang w:eastAsia="pl-PL"/>
          </w:rPr>
          <w:delText>27</w:delText>
        </w:r>
      </w:del>
      <w:del w:id="5" w:author="Grzegorz Graca (Nadleśnictwo Drawsko)" w:date="2022-05-11T07:18:00Z">
        <w:r w:rsidDel="00CA21AC">
          <w:rPr>
            <w:rFonts w:ascii="Cambria" w:hAnsi="Cambria" w:cs="Arial"/>
            <w:b/>
            <w:lang w:eastAsia="pl-PL"/>
          </w:rPr>
          <w:delText>10-00</w:delText>
        </w:r>
      </w:del>
      <w:r>
        <w:rPr>
          <w:rFonts w:ascii="Cambria" w:hAnsi="Cambria" w:cs="Arial"/>
          <w:b/>
          <w:lang w:eastAsia="pl-PL"/>
        </w:rPr>
        <w:t>…………</w:t>
      </w:r>
    </w:p>
    <w:p w14:paraId="63A7CBEB" w14:textId="77777777" w:rsidR="00656D65" w:rsidRPr="00BF2EEB" w:rsidRDefault="00C974B7">
      <w:pPr>
        <w:spacing w:before="120" w:line="276" w:lineRule="auto"/>
        <w:rPr>
          <w:rFonts w:ascii="Cambria" w:hAnsi="Cambria" w:cs="Arial"/>
          <w:lang w:eastAsia="pl-PL"/>
        </w:rPr>
      </w:pPr>
      <w:r>
        <w:rPr>
          <w:rFonts w:ascii="Cambria" w:hAnsi="Cambria" w:cs="Arial"/>
          <w:lang w:eastAsia="pl-PL"/>
        </w:rPr>
        <w:t>Nr w rej. umów: …………./2022</w:t>
      </w:r>
    </w:p>
    <w:p w14:paraId="3746D635" w14:textId="77777777" w:rsidR="00656D65" w:rsidRPr="00BF2EEB" w:rsidRDefault="00C974B7">
      <w:pPr>
        <w:spacing w:before="120" w:line="276" w:lineRule="auto"/>
        <w:rPr>
          <w:rFonts w:ascii="Cambria" w:hAnsi="Cambria"/>
        </w:rPr>
      </w:pPr>
      <w:r>
        <w:rPr>
          <w:rFonts w:ascii="Cambria" w:hAnsi="Cambria" w:cs="Arial"/>
          <w:lang w:eastAsia="pl-PL"/>
        </w:rPr>
        <w:t>W dniu …………………………….2022</w:t>
      </w:r>
      <w:r w:rsidR="00AB5091">
        <w:rPr>
          <w:rFonts w:ascii="Cambria" w:hAnsi="Cambria" w:cs="Arial"/>
          <w:lang w:eastAsia="pl-PL"/>
        </w:rPr>
        <w:t xml:space="preserve"> r. w Drawsku Pomorskim</w:t>
      </w:r>
      <w:r w:rsidR="00656D65" w:rsidRPr="00BF2EEB">
        <w:rPr>
          <w:rFonts w:ascii="Cambria" w:hAnsi="Cambria" w:cs="Arial"/>
          <w:lang w:eastAsia="pl-PL"/>
        </w:rPr>
        <w:t xml:space="preserve"> pomiędzy: </w:t>
      </w:r>
    </w:p>
    <w:p w14:paraId="33946EF2" w14:textId="77777777" w:rsidR="00656D65" w:rsidRPr="00BF2EEB" w:rsidRDefault="00656D65" w:rsidP="00EB08CB">
      <w:pPr>
        <w:spacing w:before="120" w:line="276" w:lineRule="auto"/>
        <w:jc w:val="both"/>
        <w:rPr>
          <w:rFonts w:ascii="Cambria" w:hAnsi="Cambria"/>
        </w:rPr>
      </w:pPr>
      <w:r w:rsidRPr="000916DC">
        <w:rPr>
          <w:rFonts w:ascii="Cambria" w:hAnsi="Cambria" w:cs="Arial"/>
          <w:lang w:eastAsia="pl-PL"/>
        </w:rPr>
        <w:t>Skarbem Państwa – Państwowym Gospodarstwem Leśnym La</w:t>
      </w:r>
      <w:r w:rsidR="00A74D5D">
        <w:rPr>
          <w:rFonts w:ascii="Cambria" w:hAnsi="Cambria" w:cs="Arial"/>
          <w:lang w:eastAsia="pl-PL"/>
        </w:rPr>
        <w:t>sy Państwowe Nadleśnictwem Drawsko  z siedzibą ul. Starogrodzka 30, 78-500 Drawsko Pomorskie, NIP 674-000-53-51</w:t>
      </w:r>
      <w:r w:rsidR="00EB08CB" w:rsidRPr="000916DC">
        <w:rPr>
          <w:rFonts w:ascii="Cambria" w:hAnsi="Cambria" w:cs="Arial"/>
          <w:lang w:eastAsia="pl-PL"/>
        </w:rPr>
        <w:t xml:space="preserve">, </w:t>
      </w:r>
      <w:r w:rsidR="00A74D5D">
        <w:rPr>
          <w:rFonts w:ascii="Cambria" w:hAnsi="Cambria" w:cs="Arial"/>
          <w:lang w:eastAsia="pl-PL"/>
        </w:rPr>
        <w:t>REGON  330044068</w:t>
      </w:r>
      <w:r w:rsidRPr="000916DC">
        <w:rPr>
          <w:rFonts w:ascii="Cambria" w:hAnsi="Cambria" w:cs="Arial"/>
          <w:lang w:eastAsia="pl-PL"/>
        </w:rPr>
        <w:t xml:space="preserve">  </w:t>
      </w:r>
    </w:p>
    <w:p w14:paraId="6070FC86" w14:textId="77777777" w:rsidR="00656D65" w:rsidRPr="00BF2EEB" w:rsidRDefault="00656D65">
      <w:pPr>
        <w:spacing w:line="276" w:lineRule="auto"/>
        <w:jc w:val="both"/>
        <w:rPr>
          <w:rFonts w:ascii="Cambria" w:hAnsi="Cambria"/>
        </w:rPr>
      </w:pPr>
      <w:r w:rsidRPr="000916DC">
        <w:rPr>
          <w:rFonts w:ascii="Cambria" w:hAnsi="Cambria" w:cs="Arial"/>
          <w:lang w:eastAsia="pl-PL"/>
        </w:rPr>
        <w:t xml:space="preserve">reprezentowanym przez: </w:t>
      </w:r>
    </w:p>
    <w:p w14:paraId="69948CE0" w14:textId="77777777" w:rsidR="00656D65" w:rsidRPr="00BF2EEB" w:rsidRDefault="00CD739E">
      <w:pPr>
        <w:spacing w:line="276" w:lineRule="auto"/>
        <w:jc w:val="both"/>
        <w:rPr>
          <w:rFonts w:ascii="Cambria" w:hAnsi="Cambria"/>
        </w:rPr>
      </w:pPr>
      <w:r>
        <w:rPr>
          <w:rFonts w:ascii="Cambria" w:hAnsi="Cambria" w:cs="Arial"/>
          <w:lang w:eastAsia="pl-PL"/>
        </w:rPr>
        <w:t>Radosława Grzegorczyka</w:t>
      </w:r>
      <w:r w:rsidR="00656D65" w:rsidRPr="000916DC">
        <w:rPr>
          <w:rFonts w:ascii="Cambria" w:hAnsi="Cambria" w:cs="Arial"/>
          <w:lang w:eastAsia="pl-PL"/>
        </w:rPr>
        <w:t xml:space="preserve">  – Nadleśniczego,</w:t>
      </w:r>
    </w:p>
    <w:p w14:paraId="02ED524F" w14:textId="77777777" w:rsidR="00656D65" w:rsidRPr="00BF2EEB" w:rsidRDefault="00656D65">
      <w:pPr>
        <w:spacing w:line="276" w:lineRule="auto"/>
        <w:rPr>
          <w:rFonts w:ascii="Cambria" w:hAnsi="Cambria"/>
        </w:rPr>
      </w:pPr>
      <w:r w:rsidRPr="000916DC">
        <w:rPr>
          <w:rFonts w:ascii="Cambria" w:hAnsi="Cambria" w:cs="Arial"/>
          <w:lang w:eastAsia="pl-PL"/>
        </w:rPr>
        <w:t xml:space="preserve">zwanym dalej „Zamawiającym”, </w:t>
      </w:r>
    </w:p>
    <w:p w14:paraId="657B4783" w14:textId="77777777" w:rsidR="00656D65" w:rsidRPr="00BF2EEB" w:rsidRDefault="00656D65">
      <w:pPr>
        <w:spacing w:before="120" w:line="276" w:lineRule="auto"/>
        <w:rPr>
          <w:rFonts w:ascii="Cambria" w:hAnsi="Cambria"/>
        </w:rPr>
      </w:pPr>
      <w:r w:rsidRPr="00BF2EEB">
        <w:rPr>
          <w:rFonts w:ascii="Cambria" w:hAnsi="Cambria" w:cs="Arial"/>
          <w:lang w:eastAsia="pl-PL"/>
        </w:rPr>
        <w:t xml:space="preserve">a </w:t>
      </w:r>
    </w:p>
    <w:p w14:paraId="47D7DF37" w14:textId="42B43428" w:rsidR="00AD1DA1" w:rsidRPr="00AD1DA1" w:rsidRDefault="00AD1DA1" w:rsidP="00AD1DA1">
      <w:pPr>
        <w:spacing w:before="120" w:after="120" w:line="276" w:lineRule="auto"/>
        <w:jc w:val="both"/>
        <w:rPr>
          <w:rFonts w:ascii="Cambria" w:hAnsi="Cambria" w:cs="Arial"/>
          <w:i/>
          <w:lang w:eastAsia="pl-PL"/>
        </w:rPr>
      </w:pPr>
      <w:r w:rsidRPr="00AD1DA1">
        <w:rPr>
          <w:rFonts w:ascii="Cambria" w:hAnsi="Cambria" w:cs="Arial"/>
          <w:i/>
          <w:lang w:eastAsia="pl-PL"/>
        </w:rPr>
        <w:t xml:space="preserve"> (w przypadku osób fizycznych wpisanych do Centralnej Ewidencji i Informacji o Działalności Gospodarczej) </w:t>
      </w:r>
    </w:p>
    <w:p w14:paraId="56AAFB1D" w14:textId="1641B1BC" w:rsidR="00AD1DA1" w:rsidRDefault="00AD1DA1">
      <w:pPr>
        <w:spacing w:before="120" w:after="120" w:line="276" w:lineRule="auto"/>
        <w:jc w:val="both"/>
        <w:rPr>
          <w:rFonts w:ascii="Cambria" w:hAnsi="Cambria" w:cs="Arial"/>
          <w:lang w:eastAsia="pl-PL"/>
        </w:rPr>
      </w:pPr>
      <w:r w:rsidRPr="00AD1DA1">
        <w:rPr>
          <w:rFonts w:ascii="Cambria" w:hAnsi="Cambria" w:cs="Arial"/>
          <w:lang w:eastAsia="pl-PL"/>
        </w:rPr>
        <w:t>*p. _________________________________ prowadzącym działalność gospodarczą pod firmą _________________________________________________ z siedzibą w ______________________________ („Wykonawca”) ul __________________, wpisanym do Centralnej Ewidencji i Informacji i Działalności Gospodarczej, posiadającym numer identyfikacyjny NIP _______________________; REGON __________________________</w:t>
      </w:r>
    </w:p>
    <w:p w14:paraId="78707B72" w14:textId="06F5F241" w:rsidR="00AD1DA1" w:rsidRPr="00AD1DA1" w:rsidRDefault="00AD1DA1">
      <w:pPr>
        <w:spacing w:before="120" w:after="120" w:line="276" w:lineRule="auto"/>
        <w:jc w:val="both"/>
        <w:rPr>
          <w:rFonts w:ascii="Cambria" w:hAnsi="Cambria" w:cs="Arial"/>
          <w:i/>
          <w:lang w:eastAsia="pl-PL"/>
        </w:rPr>
      </w:pPr>
      <w:r w:rsidRPr="00AD1DA1">
        <w:rPr>
          <w:rFonts w:ascii="Cambria" w:hAnsi="Cambria" w:cs="Arial"/>
          <w:i/>
          <w:lang w:eastAsia="pl-PL"/>
        </w:rPr>
        <w:t xml:space="preserve">(w przypadku osób prawnych nieposiadających osobowości prawnej i spółek handlowych) </w:t>
      </w:r>
    </w:p>
    <w:p w14:paraId="457349E1" w14:textId="1255D9FE" w:rsidR="00656D65" w:rsidRPr="00BF2EEB" w:rsidRDefault="00AD1DA1">
      <w:pPr>
        <w:spacing w:before="120" w:after="120" w:line="276" w:lineRule="auto"/>
        <w:jc w:val="both"/>
        <w:rPr>
          <w:rFonts w:ascii="Cambria" w:hAnsi="Cambria"/>
        </w:rPr>
      </w:pPr>
      <w:r>
        <w:rPr>
          <w:rFonts w:ascii="Cambria" w:hAnsi="Cambria" w:cs="Arial"/>
          <w:lang w:eastAsia="pl-PL"/>
        </w:rPr>
        <w:t>*</w:t>
      </w:r>
      <w:r w:rsidR="00C974B7">
        <w:rPr>
          <w:rFonts w:ascii="Cambria" w:hAnsi="Cambria" w:cs="Arial"/>
          <w:lang w:eastAsia="pl-PL"/>
        </w:rPr>
        <w:t>……………………………</w:t>
      </w:r>
      <w:r w:rsidR="00656D65" w:rsidRPr="00BF2EEB">
        <w:rPr>
          <w:rFonts w:ascii="Cambria" w:hAnsi="Cambria" w:cs="Arial"/>
          <w:lang w:eastAsia="pl-PL"/>
        </w:rPr>
        <w:t xml:space="preserve"> („Wykonawca”),</w:t>
      </w:r>
      <w:r w:rsidR="00F84EF1">
        <w:rPr>
          <w:rFonts w:ascii="Cambria" w:hAnsi="Cambria" w:cs="Arial"/>
          <w:lang w:eastAsia="pl-PL"/>
        </w:rPr>
        <w:t xml:space="preserve"> przy</w:t>
      </w:r>
      <w:r w:rsidR="00034881">
        <w:rPr>
          <w:rFonts w:ascii="Cambria" w:hAnsi="Cambria"/>
        </w:rPr>
        <w:t xml:space="preserve"> </w:t>
      </w:r>
      <w:r w:rsidR="00034881">
        <w:rPr>
          <w:rFonts w:ascii="Cambria" w:hAnsi="Cambria" w:cs="Arial"/>
          <w:lang w:eastAsia="pl-PL"/>
        </w:rPr>
        <w:t xml:space="preserve">ul. Stefana Żeromskiego 43 </w:t>
      </w:r>
      <w:r w:rsidR="00656D65" w:rsidRPr="00BF2EEB">
        <w:rPr>
          <w:rFonts w:ascii="Cambria" w:hAnsi="Cambria" w:cs="Arial"/>
          <w:lang w:eastAsia="pl-PL"/>
        </w:rPr>
        <w:t xml:space="preserve"> wpisana do rejestru przedsiębiorców Kraj</w:t>
      </w:r>
      <w:r w:rsidR="00C974B7">
        <w:rPr>
          <w:rFonts w:ascii="Cambria" w:hAnsi="Cambria" w:cs="Arial"/>
          <w:lang w:eastAsia="pl-PL"/>
        </w:rPr>
        <w:t>owego Rejestru Sądowego …………..</w:t>
      </w:r>
      <w:r w:rsidR="00034881">
        <w:rPr>
          <w:rFonts w:ascii="Cambria" w:hAnsi="Cambria" w:cs="Arial"/>
          <w:lang w:eastAsia="pl-PL"/>
        </w:rPr>
        <w:t xml:space="preserve">, XIII Wydział Gospodarczy Krajowego Rejestru Sądowego pod numerem  </w:t>
      </w:r>
      <w:r w:rsidR="00CD739E">
        <w:rPr>
          <w:rFonts w:ascii="Cambria" w:hAnsi="Cambria" w:cs="Arial"/>
          <w:lang w:eastAsia="pl-PL"/>
        </w:rPr>
        <w:t>…………………</w:t>
      </w:r>
      <w:r w:rsidR="00F84EF1">
        <w:rPr>
          <w:rFonts w:ascii="Cambria" w:hAnsi="Cambria" w:cs="Arial"/>
          <w:lang w:eastAsia="pl-PL"/>
        </w:rPr>
        <w:t xml:space="preserve">, </w:t>
      </w:r>
      <w:r w:rsidR="00034881">
        <w:rPr>
          <w:rFonts w:ascii="Cambria" w:hAnsi="Cambria" w:cs="Arial"/>
          <w:lang w:eastAsia="pl-PL"/>
        </w:rPr>
        <w:t>NIP</w:t>
      </w:r>
      <w:r w:rsidR="00CD739E">
        <w:rPr>
          <w:rFonts w:ascii="Cambria" w:hAnsi="Cambria" w:cs="Arial"/>
          <w:lang w:eastAsia="pl-PL"/>
        </w:rPr>
        <w:t xml:space="preserve"> ……………….</w:t>
      </w:r>
      <w:r w:rsidR="00656D65" w:rsidRPr="00BF2EEB">
        <w:rPr>
          <w:rFonts w:ascii="Cambria" w:hAnsi="Cambria" w:cs="Arial"/>
          <w:lang w:eastAsia="pl-PL"/>
        </w:rPr>
        <w:t xml:space="preserve">, </w:t>
      </w:r>
      <w:r w:rsidR="0099146D">
        <w:rPr>
          <w:rFonts w:ascii="Cambria" w:hAnsi="Cambria" w:cs="Arial"/>
          <w:lang w:eastAsia="pl-PL"/>
        </w:rPr>
        <w:t xml:space="preserve">REGON </w:t>
      </w:r>
      <w:r w:rsidR="00CD739E">
        <w:rPr>
          <w:rFonts w:ascii="Cambria" w:hAnsi="Cambria" w:cs="Arial"/>
          <w:lang w:eastAsia="pl-PL"/>
        </w:rPr>
        <w:t>…………………….</w:t>
      </w:r>
      <w:r w:rsidR="00656D65" w:rsidRPr="00BF2EEB">
        <w:rPr>
          <w:rFonts w:ascii="Cambria" w:hAnsi="Cambria" w:cs="Arial"/>
          <w:lang w:eastAsia="pl-PL"/>
        </w:rPr>
        <w:t xml:space="preserve">, </w:t>
      </w:r>
    </w:p>
    <w:p w14:paraId="72E60CAF" w14:textId="77777777" w:rsidR="00656D65" w:rsidRPr="00BF2EEB" w:rsidRDefault="00656D65">
      <w:pPr>
        <w:spacing w:before="120" w:line="276" w:lineRule="auto"/>
        <w:jc w:val="both"/>
        <w:rPr>
          <w:rFonts w:ascii="Cambria" w:hAnsi="Cambria"/>
        </w:rPr>
      </w:pPr>
      <w:r w:rsidRPr="00BF2EEB">
        <w:rPr>
          <w:rFonts w:ascii="Cambria" w:hAnsi="Cambria" w:cs="Arial"/>
          <w:lang w:eastAsia="pl-PL"/>
        </w:rPr>
        <w:t>reprezentowaną przez:</w:t>
      </w:r>
    </w:p>
    <w:p w14:paraId="7E818E81" w14:textId="77777777" w:rsidR="00656D65" w:rsidRDefault="00CD739E">
      <w:pPr>
        <w:spacing w:before="120" w:line="276" w:lineRule="auto"/>
        <w:rPr>
          <w:rFonts w:ascii="Cambria" w:hAnsi="Cambria" w:cs="Arial"/>
          <w:lang w:eastAsia="pl-PL"/>
        </w:rPr>
      </w:pPr>
      <w:r>
        <w:rPr>
          <w:rFonts w:ascii="Cambria" w:hAnsi="Cambria" w:cs="Arial"/>
          <w:lang w:eastAsia="pl-PL"/>
        </w:rPr>
        <w:t>……………………………………………….</w:t>
      </w:r>
    </w:p>
    <w:p w14:paraId="4B44F1A9" w14:textId="77777777" w:rsidR="00656D65" w:rsidRDefault="00656D65">
      <w:pPr>
        <w:spacing w:before="120" w:line="276" w:lineRule="auto"/>
        <w:rPr>
          <w:rFonts w:ascii="Cambria" w:hAnsi="Cambria"/>
        </w:rPr>
      </w:pPr>
      <w:r w:rsidRPr="00BF2EEB">
        <w:rPr>
          <w:rFonts w:ascii="Cambria" w:hAnsi="Cambria" w:cs="Arial"/>
          <w:lang w:eastAsia="pl-PL"/>
        </w:rPr>
        <w:t>zwanym dalej „Wykonawcą”,</w:t>
      </w:r>
    </w:p>
    <w:p w14:paraId="2EF7B18B" w14:textId="564AA009" w:rsidR="00F84EF1" w:rsidRPr="00F84EF1" w:rsidRDefault="00AD1DA1">
      <w:pPr>
        <w:spacing w:before="120" w:line="276" w:lineRule="auto"/>
        <w:rPr>
          <w:rFonts w:ascii="Cambria" w:hAnsi="Cambria"/>
        </w:rPr>
      </w:pPr>
      <w:r w:rsidRPr="00AD1DA1">
        <w:rPr>
          <w:rFonts w:ascii="Cambria" w:hAnsi="Cambria"/>
        </w:rPr>
        <w:t>(* - wg. rodzaju podmiotu gospodarczego - niewłaściwe usunąć)cym osobiście</w:t>
      </w:r>
    </w:p>
    <w:p w14:paraId="41B016AB" w14:textId="07EA4DB8" w:rsidR="00656D65" w:rsidRPr="00AD1DA1" w:rsidRDefault="00656D65" w:rsidP="00AD1DA1">
      <w:pPr>
        <w:spacing w:before="120" w:line="276" w:lineRule="auto"/>
        <w:rPr>
          <w:rFonts w:ascii="Cambria" w:hAnsi="Cambria"/>
        </w:rPr>
      </w:pPr>
      <w:r w:rsidRPr="00BF2EEB">
        <w:rPr>
          <w:rFonts w:ascii="Cambria" w:hAnsi="Cambria" w:cs="Arial"/>
          <w:lang w:eastAsia="pl-PL"/>
        </w:rPr>
        <w:t>zaś wspólnie zwanymi dalej „Stronami”,</w:t>
      </w:r>
    </w:p>
    <w:p w14:paraId="1B626754" w14:textId="77777777" w:rsidR="00656D65" w:rsidRDefault="00656D65">
      <w:pPr>
        <w:spacing w:before="120" w:after="240" w:line="276" w:lineRule="auto"/>
        <w:jc w:val="both"/>
        <w:rPr>
          <w:ins w:id="6" w:author="Grzegorz Graca (Nadleśnictwo Drawsko)" w:date="2022-05-11T07:19:00Z"/>
          <w:rFonts w:ascii="Cambria" w:hAnsi="Cambria" w:cs="Arial"/>
          <w:lang w:eastAsia="pl-PL"/>
        </w:rPr>
      </w:pPr>
      <w:r w:rsidRPr="00BF2EEB">
        <w:rPr>
          <w:rFonts w:ascii="Cambria" w:hAnsi="Cambria" w:cs="Arial"/>
          <w:lang w:eastAsia="pl-PL"/>
        </w:rPr>
        <w:t xml:space="preserve">w wyniku dokonania wyboru oferty Wykonawcy jako oferty najkorzystniejszej („Oferta”), złożonej w postępowaniu o udzielenie zamówienia publicznego na </w:t>
      </w:r>
      <w:r w:rsidR="00A74D5D">
        <w:rPr>
          <w:rFonts w:ascii="Cambria" w:hAnsi="Cambria" w:cs="Arial"/>
          <w:lang w:eastAsia="pl-PL"/>
        </w:rPr>
        <w:t>,,</w:t>
      </w:r>
      <w:r w:rsidR="002D57D9">
        <w:rPr>
          <w:rFonts w:ascii="Cambria" w:hAnsi="Cambria" w:cs="Arial"/>
          <w:b/>
          <w:bCs/>
          <w:i/>
        </w:rPr>
        <w:t>Budowę drogi nr 7 – etap I</w:t>
      </w:r>
      <w:r w:rsidR="00CD739E">
        <w:rPr>
          <w:rFonts w:ascii="Cambria" w:hAnsi="Cambria" w:cs="Arial"/>
          <w:b/>
          <w:bCs/>
          <w:i/>
        </w:rPr>
        <w:t>I</w:t>
      </w:r>
      <w:r w:rsidR="00A74D5D">
        <w:rPr>
          <w:rFonts w:ascii="Cambria" w:hAnsi="Cambria" w:cs="Arial"/>
          <w:b/>
          <w:bCs/>
          <w:i/>
        </w:rPr>
        <w:t>”</w:t>
      </w:r>
      <w:r w:rsidRPr="00BF2EEB">
        <w:rPr>
          <w:rFonts w:ascii="Cambria" w:hAnsi="Cambria" w:cs="Arial"/>
          <w:lang w:eastAsia="pl-PL"/>
        </w:rPr>
        <w:t xml:space="preserve">, przeprowadzonym w trybie </w:t>
      </w:r>
      <w:r w:rsidR="00993C42" w:rsidRPr="00BF2EEB">
        <w:rPr>
          <w:rFonts w:ascii="Cambria" w:hAnsi="Cambria" w:cs="Arial"/>
          <w:lang w:eastAsia="pl-PL"/>
        </w:rPr>
        <w:t>podstawowym</w:t>
      </w:r>
      <w:r w:rsidRPr="00BF2EEB">
        <w:rPr>
          <w:rFonts w:ascii="Cambria" w:hAnsi="Cambria" w:cs="Arial"/>
          <w:lang w:eastAsia="pl-PL"/>
        </w:rPr>
        <w:t xml:space="preserve"> </w:t>
      </w:r>
      <w:r w:rsidR="004870C4" w:rsidRPr="00BF2EEB">
        <w:rPr>
          <w:rFonts w:ascii="Cambria" w:hAnsi="Cambria" w:cs="Arial"/>
          <w:lang w:eastAsia="pl-PL"/>
        </w:rPr>
        <w:t xml:space="preserve">bez negocjacji </w:t>
      </w:r>
      <w:r w:rsidRPr="00BF2EEB">
        <w:rPr>
          <w:rFonts w:ascii="Cambria" w:hAnsi="Cambria" w:cs="Arial"/>
          <w:lang w:eastAsia="pl-PL"/>
        </w:rPr>
        <w:t xml:space="preserve">(„Postępowanie”), na podstawie przepisów ustawy z </w:t>
      </w:r>
      <w:r w:rsidRPr="000916DC">
        <w:rPr>
          <w:rFonts w:ascii="Cambria" w:hAnsi="Cambria" w:cs="Cambria"/>
          <w:lang w:eastAsia="pl-PL"/>
        </w:rPr>
        <w:t>dnia 11 września 2019 r. Prawo zamówień publicznych (</w:t>
      </w:r>
      <w:proofErr w:type="spellStart"/>
      <w:r w:rsidR="00BE5260">
        <w:rPr>
          <w:rFonts w:ascii="Cambria" w:hAnsi="Cambria" w:cs="Cambria"/>
          <w:lang w:eastAsia="pl-PL"/>
        </w:rPr>
        <w:t>t.j</w:t>
      </w:r>
      <w:proofErr w:type="spellEnd"/>
      <w:r w:rsidR="00BE5260">
        <w:rPr>
          <w:rFonts w:ascii="Cambria" w:hAnsi="Cambria" w:cs="Cambria"/>
          <w:lang w:eastAsia="pl-PL"/>
        </w:rPr>
        <w:t xml:space="preserve">. </w:t>
      </w:r>
      <w:r w:rsidRPr="000916DC">
        <w:rPr>
          <w:rFonts w:ascii="Cambria" w:hAnsi="Cambria" w:cs="Cambria"/>
          <w:lang w:eastAsia="pl-PL"/>
        </w:rPr>
        <w:t>Dz. U. z 20</w:t>
      </w:r>
      <w:r w:rsidR="00BE5260">
        <w:rPr>
          <w:rFonts w:ascii="Cambria" w:hAnsi="Cambria" w:cs="Cambria"/>
          <w:lang w:eastAsia="pl-PL"/>
        </w:rPr>
        <w:t>21</w:t>
      </w:r>
      <w:r w:rsidRPr="000916DC">
        <w:rPr>
          <w:rFonts w:ascii="Cambria" w:hAnsi="Cambria" w:cs="Cambria"/>
          <w:lang w:eastAsia="pl-PL"/>
        </w:rPr>
        <w:t xml:space="preserve"> r. poz. </w:t>
      </w:r>
      <w:r w:rsidR="00BE5260">
        <w:rPr>
          <w:rFonts w:ascii="Cambria" w:hAnsi="Cambria" w:cs="Cambria"/>
          <w:lang w:eastAsia="pl-PL"/>
        </w:rPr>
        <w:t>1129</w:t>
      </w:r>
      <w:r w:rsidRPr="000916DC">
        <w:rPr>
          <w:rFonts w:ascii="Cambria" w:hAnsi="Cambria" w:cs="Cambria"/>
          <w:lang w:eastAsia="pl-PL"/>
        </w:rPr>
        <w:t xml:space="preserve"> z </w:t>
      </w:r>
      <w:proofErr w:type="spellStart"/>
      <w:r w:rsidRPr="000916DC">
        <w:rPr>
          <w:rFonts w:ascii="Cambria" w:hAnsi="Cambria" w:cs="Cambria"/>
          <w:lang w:eastAsia="pl-PL"/>
        </w:rPr>
        <w:t>późn</w:t>
      </w:r>
      <w:proofErr w:type="spellEnd"/>
      <w:r w:rsidRPr="000916DC">
        <w:rPr>
          <w:rFonts w:ascii="Cambria" w:hAnsi="Cambria" w:cs="Cambria"/>
          <w:lang w:eastAsia="pl-PL"/>
        </w:rPr>
        <w:t>. zm</w:t>
      </w:r>
      <w:r w:rsidRPr="00BF2EEB">
        <w:rPr>
          <w:rFonts w:ascii="Cambria" w:hAnsi="Cambria" w:cs="Arial"/>
          <w:lang w:eastAsia="pl-PL"/>
        </w:rPr>
        <w:t>.– „PZP”), została zawarta umowa („Umowa”) następującej treści:</w:t>
      </w:r>
    </w:p>
    <w:p w14:paraId="19FA9BC6" w14:textId="77777777" w:rsidR="00F80CBB" w:rsidRDefault="00F80CBB">
      <w:pPr>
        <w:spacing w:before="120" w:after="240" w:line="276" w:lineRule="auto"/>
        <w:jc w:val="both"/>
        <w:rPr>
          <w:ins w:id="7" w:author="Grzegorz Graca (Nadleśnictwo Drawsko)" w:date="2022-05-11T07:19:00Z"/>
          <w:rFonts w:ascii="Cambria" w:hAnsi="Cambria" w:cs="Arial"/>
          <w:lang w:eastAsia="pl-PL"/>
        </w:rPr>
      </w:pPr>
    </w:p>
    <w:p w14:paraId="3E36B9B8" w14:textId="77777777" w:rsidR="00F80CBB" w:rsidRPr="00BF2EEB" w:rsidRDefault="00F80CBB">
      <w:pPr>
        <w:spacing w:before="120" w:after="240" w:line="276" w:lineRule="auto"/>
        <w:jc w:val="both"/>
        <w:rPr>
          <w:rFonts w:ascii="Cambria" w:hAnsi="Cambria"/>
        </w:rPr>
      </w:pPr>
    </w:p>
    <w:p w14:paraId="2922C6C0" w14:textId="77777777" w:rsidR="00656D65" w:rsidRPr="00BF2EEB" w:rsidRDefault="00656D65">
      <w:pPr>
        <w:spacing w:line="276" w:lineRule="auto"/>
        <w:jc w:val="center"/>
        <w:rPr>
          <w:rFonts w:ascii="Cambria" w:hAnsi="Cambria"/>
        </w:rPr>
      </w:pPr>
      <w:r w:rsidRPr="00BF2EEB">
        <w:rPr>
          <w:rFonts w:ascii="Cambria" w:hAnsi="Cambria"/>
          <w:b/>
        </w:rPr>
        <w:lastRenderedPageBreak/>
        <w:t xml:space="preserve">§ 1 </w:t>
      </w:r>
      <w:r w:rsidRPr="00BF2EEB">
        <w:rPr>
          <w:rFonts w:ascii="Cambria" w:hAnsi="Cambria"/>
          <w:b/>
          <w:smallCaps/>
        </w:rPr>
        <w:t>Przedmiot Umowy</w:t>
      </w:r>
    </w:p>
    <w:p w14:paraId="362F874C" w14:textId="77777777" w:rsidR="00656D65" w:rsidRPr="00BF2EEB" w:rsidRDefault="00656D65">
      <w:pPr>
        <w:pStyle w:val="Akapitzlist1"/>
        <w:numPr>
          <w:ilvl w:val="0"/>
          <w:numId w:val="1"/>
        </w:numPr>
        <w:spacing w:after="60" w:line="276" w:lineRule="auto"/>
        <w:ind w:left="567" w:hanging="567"/>
        <w:jc w:val="both"/>
        <w:rPr>
          <w:rFonts w:ascii="Cambria" w:hAnsi="Cambria"/>
        </w:rPr>
      </w:pPr>
      <w:r w:rsidRPr="00BF2EEB">
        <w:rPr>
          <w:rFonts w:ascii="Cambria" w:hAnsi="Cambria"/>
        </w:rPr>
        <w:t xml:space="preserve">Zamawiający zleca, a Wykonawca przyjmuje do wykonania robotę budowlaną pn. </w:t>
      </w:r>
      <w:r w:rsidRPr="000916DC">
        <w:rPr>
          <w:rFonts w:ascii="Cambria" w:hAnsi="Cambria" w:cs="Arial"/>
          <w:b/>
          <w:i/>
          <w:color w:val="000000"/>
        </w:rPr>
        <w:t>„</w:t>
      </w:r>
      <w:r w:rsidR="002D57D9">
        <w:rPr>
          <w:rFonts w:ascii="Cambria" w:hAnsi="Cambria" w:cs="Arial"/>
          <w:b/>
          <w:bCs/>
          <w:i/>
        </w:rPr>
        <w:t xml:space="preserve">Budowa drogi nr 7 – etap </w:t>
      </w:r>
      <w:r w:rsidR="00CD739E">
        <w:rPr>
          <w:rFonts w:ascii="Cambria" w:hAnsi="Cambria" w:cs="Arial"/>
          <w:b/>
          <w:bCs/>
          <w:i/>
        </w:rPr>
        <w:t>I</w:t>
      </w:r>
      <w:r w:rsidR="002D57D9">
        <w:rPr>
          <w:rFonts w:ascii="Cambria" w:hAnsi="Cambria" w:cs="Arial"/>
          <w:b/>
          <w:bCs/>
          <w:i/>
        </w:rPr>
        <w:t>I</w:t>
      </w:r>
      <w:r w:rsidRPr="000916DC">
        <w:rPr>
          <w:rFonts w:ascii="Cambria" w:hAnsi="Cambria" w:cs="Arial"/>
          <w:b/>
          <w:i/>
          <w:color w:val="000000"/>
        </w:rPr>
        <w:t>”</w:t>
      </w:r>
      <w:r w:rsidRPr="00BF2EEB">
        <w:rPr>
          <w:rFonts w:ascii="Cambria" w:hAnsi="Cambria"/>
        </w:rPr>
        <w:t xml:space="preserve"> („Przedmiot Umowy”), ze wszystkimi niezbędnymi pracami towarzyszącymi, koniecznymi do wykonania zadania wymienionymi w SWZ, dokumentacji projektowej i Umowie, jak również zobowiązuje się w okresie Gwarancji Jakości i Rękojmi za Wady do usunięcia wad lub usterek, a Zamawiający zobowiązuje się do zapłaty Wynagrodzenia.</w:t>
      </w:r>
    </w:p>
    <w:p w14:paraId="58663664" w14:textId="7B656BEB" w:rsidR="00656D65" w:rsidRPr="00BF2EEB" w:rsidRDefault="00656D65">
      <w:pPr>
        <w:pStyle w:val="Akapitzlist1"/>
        <w:numPr>
          <w:ilvl w:val="0"/>
          <w:numId w:val="1"/>
        </w:numPr>
        <w:ind w:left="567" w:hanging="567"/>
        <w:jc w:val="both"/>
        <w:rPr>
          <w:rFonts w:ascii="Cambria" w:hAnsi="Cambria"/>
        </w:rPr>
      </w:pPr>
      <w:r w:rsidRPr="00BF2EEB">
        <w:rPr>
          <w:rFonts w:ascii="Cambria" w:hAnsi="Cambria"/>
        </w:rPr>
        <w:t>Przedmiot Umowy stanowią roboty budowlane, opisane w dokumenta</w:t>
      </w:r>
      <w:r w:rsidR="00AB5091">
        <w:rPr>
          <w:rFonts w:ascii="Cambria" w:hAnsi="Cambria"/>
        </w:rPr>
        <w:t>cji projektowej obejmującej:</w:t>
      </w:r>
      <w:r w:rsidRPr="00BF2EEB">
        <w:rPr>
          <w:rFonts w:ascii="Cambria" w:hAnsi="Cambria"/>
        </w:rPr>
        <w:t xml:space="preserve"> </w:t>
      </w:r>
      <w:bookmarkStart w:id="8" w:name="_Hlk68675501"/>
      <w:r w:rsidRPr="00BF2EEB">
        <w:rPr>
          <w:rFonts w:ascii="Cambria" w:hAnsi="Cambria"/>
        </w:rPr>
        <w:t>projekt budowlan</w:t>
      </w:r>
      <w:r w:rsidR="0038336D">
        <w:rPr>
          <w:rFonts w:ascii="Cambria" w:hAnsi="Cambria"/>
        </w:rPr>
        <w:t xml:space="preserve">o - wykonawczy </w:t>
      </w:r>
      <w:ins w:id="9" w:author="Aleksandra Pściuk" w:date="2022-04-19T14:10:00Z">
        <w:r w:rsidR="00122025">
          <w:rPr>
            <w:rFonts w:ascii="Cambria" w:hAnsi="Cambria"/>
          </w:rPr>
          <w:t>o</w:t>
        </w:r>
      </w:ins>
      <w:del w:id="10" w:author="Aleksandra Pściuk" w:date="2022-04-19T14:10:00Z">
        <w:r w:rsidR="0038336D" w:rsidDel="00122025">
          <w:rPr>
            <w:rFonts w:ascii="Cambria" w:hAnsi="Cambria"/>
          </w:rPr>
          <w:delText>w</w:delText>
        </w:r>
      </w:del>
      <w:r w:rsidR="00AB5091">
        <w:rPr>
          <w:rFonts w:ascii="Cambria" w:hAnsi="Cambria"/>
        </w:rPr>
        <w:t>raz</w:t>
      </w:r>
      <w:r w:rsidRPr="00BF2EEB">
        <w:rPr>
          <w:rFonts w:ascii="Cambria" w:hAnsi="Cambria"/>
        </w:rPr>
        <w:t xml:space="preserve"> specyfikacj</w:t>
      </w:r>
      <w:r w:rsidR="00A44C85">
        <w:rPr>
          <w:rFonts w:ascii="Cambria" w:hAnsi="Cambria"/>
        </w:rPr>
        <w:t>ę</w:t>
      </w:r>
      <w:r w:rsidRPr="00BF2EEB">
        <w:rPr>
          <w:rFonts w:ascii="Cambria" w:hAnsi="Cambria"/>
        </w:rPr>
        <w:t xml:space="preserve"> </w:t>
      </w:r>
      <w:r w:rsidR="00A44C85" w:rsidRPr="00BF2EEB">
        <w:rPr>
          <w:rFonts w:ascii="Cambria" w:hAnsi="Cambria"/>
        </w:rPr>
        <w:t>techniczn</w:t>
      </w:r>
      <w:r w:rsidR="00A44C85">
        <w:rPr>
          <w:rFonts w:ascii="Cambria" w:hAnsi="Cambria"/>
        </w:rPr>
        <w:t>ą</w:t>
      </w:r>
      <w:r w:rsidR="00A44C85" w:rsidRPr="00BF2EEB">
        <w:rPr>
          <w:rFonts w:ascii="Cambria" w:hAnsi="Cambria"/>
        </w:rPr>
        <w:t xml:space="preserve"> </w:t>
      </w:r>
      <w:r w:rsidRPr="00BF2EEB">
        <w:rPr>
          <w:rFonts w:ascii="Cambria" w:hAnsi="Cambria"/>
        </w:rPr>
        <w:t xml:space="preserve">wykonania i odbioru robót </w:t>
      </w:r>
      <w:r w:rsidR="00C60B9D">
        <w:rPr>
          <w:rFonts w:ascii="Cambria" w:hAnsi="Cambria" w:cs="Times New Roman"/>
          <w:sz w:val="21"/>
          <w:szCs w:val="21"/>
        </w:rPr>
        <w:t xml:space="preserve">budowlanych </w:t>
      </w:r>
      <w:r w:rsidRPr="00BF2EEB">
        <w:rPr>
          <w:rFonts w:ascii="Cambria" w:hAnsi="Cambria"/>
        </w:rPr>
        <w:t xml:space="preserve">stanowiącej cześć składową specyfikacji warunków zamówienia </w:t>
      </w:r>
      <w:bookmarkEnd w:id="8"/>
      <w:r w:rsidRPr="00BF2EEB">
        <w:rPr>
          <w:rFonts w:ascii="Cambria" w:hAnsi="Cambria"/>
        </w:rPr>
        <w:t xml:space="preserve">dla </w:t>
      </w:r>
      <w:r w:rsidR="006E5207" w:rsidRPr="00BF2EEB">
        <w:rPr>
          <w:rFonts w:ascii="Cambria" w:hAnsi="Cambria"/>
        </w:rPr>
        <w:t>P</w:t>
      </w:r>
      <w:r w:rsidR="006E5207">
        <w:rPr>
          <w:rFonts w:ascii="Cambria" w:hAnsi="Cambria"/>
        </w:rPr>
        <w:t>ostępowania</w:t>
      </w:r>
      <w:r w:rsidR="006E5207" w:rsidRPr="00BF2EEB">
        <w:rPr>
          <w:rFonts w:ascii="Cambria" w:hAnsi="Cambria"/>
        </w:rPr>
        <w:t xml:space="preserve"> </w:t>
      </w:r>
      <w:r w:rsidRPr="00BF2EEB">
        <w:rPr>
          <w:rFonts w:ascii="Cambria" w:hAnsi="Cambria"/>
        </w:rPr>
        <w:t>(łącznie: „Dokumentacja Projektowa”).</w:t>
      </w:r>
    </w:p>
    <w:p w14:paraId="6441749D" w14:textId="77777777" w:rsidR="00656D65" w:rsidRPr="00BF2EEB" w:rsidRDefault="00656D65">
      <w:pPr>
        <w:pStyle w:val="Akapitzlist1"/>
        <w:numPr>
          <w:ilvl w:val="0"/>
          <w:numId w:val="1"/>
        </w:numPr>
        <w:spacing w:after="60" w:line="276" w:lineRule="auto"/>
        <w:ind w:left="567" w:hanging="567"/>
        <w:jc w:val="both"/>
        <w:rPr>
          <w:rFonts w:ascii="Cambria" w:hAnsi="Cambria"/>
        </w:rPr>
      </w:pPr>
      <w:r w:rsidRPr="00BF2EEB">
        <w:rPr>
          <w:rFonts w:ascii="Cambria" w:hAnsi="Cambria"/>
        </w:rPr>
        <w:t>Przedmiot Umowy opisano, wedle kolejności hierarchicznej, w następujących dokumentach:</w:t>
      </w:r>
    </w:p>
    <w:p w14:paraId="3E23A684" w14:textId="77777777" w:rsidR="00656D65" w:rsidRPr="00BF2EEB" w:rsidRDefault="00656D65">
      <w:pPr>
        <w:pStyle w:val="Akapitzlist1"/>
        <w:numPr>
          <w:ilvl w:val="1"/>
          <w:numId w:val="1"/>
        </w:numPr>
        <w:tabs>
          <w:tab w:val="left" w:pos="1134"/>
        </w:tabs>
        <w:spacing w:after="60" w:line="276" w:lineRule="auto"/>
        <w:ind w:left="1134" w:hanging="283"/>
        <w:jc w:val="both"/>
        <w:rPr>
          <w:rFonts w:ascii="Cambria" w:hAnsi="Cambria"/>
        </w:rPr>
      </w:pPr>
      <w:r w:rsidRPr="00BF2EEB">
        <w:rPr>
          <w:rFonts w:ascii="Cambria" w:hAnsi="Cambria"/>
        </w:rPr>
        <w:t>w Umowie;</w:t>
      </w:r>
    </w:p>
    <w:p w14:paraId="78B7FCFA" w14:textId="77777777" w:rsidR="00656D65" w:rsidRPr="00BF2EEB" w:rsidRDefault="00656D65">
      <w:pPr>
        <w:pStyle w:val="Akapitzlist1"/>
        <w:numPr>
          <w:ilvl w:val="1"/>
          <w:numId w:val="1"/>
        </w:numPr>
        <w:tabs>
          <w:tab w:val="left" w:pos="1134"/>
        </w:tabs>
        <w:spacing w:after="60" w:line="276" w:lineRule="auto"/>
        <w:ind w:left="1134" w:hanging="283"/>
        <w:jc w:val="both"/>
        <w:rPr>
          <w:rFonts w:ascii="Cambria" w:hAnsi="Cambria"/>
        </w:rPr>
      </w:pPr>
      <w:r w:rsidRPr="00BF2EEB">
        <w:rPr>
          <w:rFonts w:ascii="Cambria" w:hAnsi="Cambria"/>
        </w:rPr>
        <w:t>Dokumentacji Projektowej;</w:t>
      </w:r>
    </w:p>
    <w:p w14:paraId="4570F9A8" w14:textId="77777777" w:rsidR="00656D65" w:rsidRPr="00BF2EEB" w:rsidRDefault="00656D65">
      <w:pPr>
        <w:pStyle w:val="Akapitzlist1"/>
        <w:numPr>
          <w:ilvl w:val="1"/>
          <w:numId w:val="1"/>
        </w:numPr>
        <w:tabs>
          <w:tab w:val="left" w:pos="1134"/>
        </w:tabs>
        <w:spacing w:after="60" w:line="276" w:lineRule="auto"/>
        <w:ind w:left="1134" w:hanging="283"/>
        <w:jc w:val="both"/>
        <w:rPr>
          <w:rFonts w:ascii="Cambria" w:hAnsi="Cambria"/>
        </w:rPr>
      </w:pPr>
      <w:r w:rsidRPr="00BF2EEB">
        <w:rPr>
          <w:rFonts w:ascii="Cambria" w:hAnsi="Cambria"/>
        </w:rPr>
        <w:t>Specyfikacji technicznej wykonania i odbioru robót budowlanych;</w:t>
      </w:r>
    </w:p>
    <w:p w14:paraId="1A267F2B" w14:textId="77777777" w:rsidR="00656D65" w:rsidRPr="00BF2EEB" w:rsidRDefault="00656D65">
      <w:pPr>
        <w:pStyle w:val="Akapitzlist1"/>
        <w:numPr>
          <w:ilvl w:val="1"/>
          <w:numId w:val="1"/>
        </w:numPr>
        <w:tabs>
          <w:tab w:val="left" w:pos="1134"/>
        </w:tabs>
        <w:spacing w:after="60" w:line="276" w:lineRule="auto"/>
        <w:ind w:left="1134" w:hanging="283"/>
        <w:jc w:val="both"/>
        <w:rPr>
          <w:rFonts w:ascii="Cambria" w:hAnsi="Cambria"/>
        </w:rPr>
      </w:pPr>
      <w:r w:rsidRPr="00BF2EEB">
        <w:rPr>
          <w:rFonts w:ascii="Cambria" w:hAnsi="Cambria"/>
        </w:rPr>
        <w:t xml:space="preserve">w pozostałych częściach SWZ; </w:t>
      </w:r>
    </w:p>
    <w:p w14:paraId="51E965FE" w14:textId="77777777" w:rsidR="00656D65" w:rsidRPr="00BF2EEB" w:rsidRDefault="00656D65">
      <w:pPr>
        <w:pStyle w:val="Akapitzlist1"/>
        <w:numPr>
          <w:ilvl w:val="1"/>
          <w:numId w:val="1"/>
        </w:numPr>
        <w:tabs>
          <w:tab w:val="left" w:pos="1134"/>
        </w:tabs>
        <w:spacing w:after="60" w:line="276" w:lineRule="auto"/>
        <w:ind w:left="1134" w:hanging="283"/>
        <w:jc w:val="both"/>
        <w:rPr>
          <w:rFonts w:ascii="Cambria" w:hAnsi="Cambria"/>
        </w:rPr>
      </w:pPr>
      <w:r w:rsidRPr="00BF2EEB">
        <w:rPr>
          <w:rFonts w:ascii="Cambria" w:hAnsi="Cambria"/>
        </w:rPr>
        <w:t xml:space="preserve">w dokumentach, do których odwołuje się SWZ; </w:t>
      </w:r>
    </w:p>
    <w:p w14:paraId="01FAA528" w14:textId="77777777" w:rsidR="00656D65" w:rsidRPr="00BF2EEB" w:rsidRDefault="00656D65">
      <w:pPr>
        <w:pStyle w:val="Akapitzlist1"/>
        <w:numPr>
          <w:ilvl w:val="1"/>
          <w:numId w:val="1"/>
        </w:numPr>
        <w:tabs>
          <w:tab w:val="left" w:pos="1134"/>
        </w:tabs>
        <w:spacing w:after="60" w:line="276" w:lineRule="auto"/>
        <w:ind w:left="1134" w:hanging="283"/>
        <w:jc w:val="both"/>
        <w:rPr>
          <w:rFonts w:ascii="Cambria" w:hAnsi="Cambria"/>
        </w:rPr>
      </w:pPr>
      <w:r w:rsidRPr="00BF2EEB">
        <w:rPr>
          <w:rFonts w:ascii="Cambria" w:hAnsi="Cambria"/>
        </w:rPr>
        <w:t xml:space="preserve">Ofercie i kosztorysie; </w:t>
      </w:r>
    </w:p>
    <w:p w14:paraId="079EA7E2" w14:textId="77777777" w:rsidR="00656D65" w:rsidRPr="00BF2EEB" w:rsidRDefault="00656D65">
      <w:pPr>
        <w:pStyle w:val="Akapitzlist1"/>
        <w:numPr>
          <w:ilvl w:val="0"/>
          <w:numId w:val="1"/>
        </w:numPr>
        <w:spacing w:after="60" w:line="276" w:lineRule="auto"/>
        <w:ind w:left="567" w:hanging="567"/>
        <w:jc w:val="both"/>
        <w:rPr>
          <w:rFonts w:ascii="Cambria" w:hAnsi="Cambria"/>
        </w:rPr>
      </w:pPr>
      <w:r w:rsidRPr="00BF2EEB">
        <w:rPr>
          <w:rFonts w:ascii="Cambria" w:hAnsi="Cambria"/>
        </w:rPr>
        <w:t xml:space="preserve">Dokumenty wskazane powyżej należy interpretować jako wzajemnie objaśniające i wzajemnie uzupełniające się w tym znaczeniu, iż w przypadku wystąpienia jakichkolwiek niejasności lub wątpliwości co do ich postanowień to w żadnym przypadku Strony nie mogą ograniczyć zakresu Przedmiotu Umowy, ani zakresu staranności wynikających z Umowy. Wszelkie postanowienia Umowy będą interpretowane w sposób zapewniający jak najpełniejsze wykonanie Przedmiotu Umowy. </w:t>
      </w:r>
    </w:p>
    <w:p w14:paraId="6C9B2CFE" w14:textId="77777777" w:rsidR="00656D65" w:rsidRPr="00BF2EEB" w:rsidRDefault="00656D65">
      <w:pPr>
        <w:pStyle w:val="Akapitzlist1"/>
        <w:numPr>
          <w:ilvl w:val="0"/>
          <w:numId w:val="1"/>
        </w:numPr>
        <w:spacing w:after="60" w:line="276" w:lineRule="auto"/>
        <w:ind w:left="567" w:hanging="567"/>
        <w:jc w:val="both"/>
        <w:rPr>
          <w:rFonts w:ascii="Cambria" w:hAnsi="Cambria"/>
        </w:rPr>
      </w:pPr>
      <w:r w:rsidRPr="00BF2EEB">
        <w:rPr>
          <w:rFonts w:ascii="Cambria" w:hAnsi="Cambria"/>
        </w:rPr>
        <w:t>Dokumenty wskazane powyżej należy interpretować wedle rangi hierarchicznej wynikającej z kolejności ich przywołania.</w:t>
      </w:r>
    </w:p>
    <w:p w14:paraId="1819FD55" w14:textId="77777777" w:rsidR="00656D65" w:rsidRPr="00BF2EEB" w:rsidRDefault="00656D65">
      <w:pPr>
        <w:pStyle w:val="Akapitzlist1"/>
        <w:numPr>
          <w:ilvl w:val="0"/>
          <w:numId w:val="1"/>
        </w:numPr>
        <w:spacing w:after="60" w:line="276" w:lineRule="auto"/>
        <w:ind w:left="567" w:hanging="567"/>
        <w:jc w:val="both"/>
        <w:rPr>
          <w:rFonts w:ascii="Cambria" w:hAnsi="Cambria"/>
        </w:rPr>
      </w:pPr>
      <w:r w:rsidRPr="00BF2EEB">
        <w:rPr>
          <w:rFonts w:ascii="Cambria" w:hAnsi="Cambria"/>
        </w:rPr>
        <w:t xml:space="preserve">Wykonawca zobowiązuje się do wykonania Przedmiotu Umowy zgodnie z postanowieniami Umowy, zasadami najnowszej wiedzy technicznej, sztuki budowlanej i przepisami prawa obowiązującymi w trakcie jego realizacji. </w:t>
      </w:r>
    </w:p>
    <w:p w14:paraId="3818742E" w14:textId="77777777" w:rsidR="00656D65" w:rsidRPr="00BF2EEB" w:rsidRDefault="00656D65">
      <w:pPr>
        <w:pStyle w:val="Akapitzlist1"/>
        <w:numPr>
          <w:ilvl w:val="0"/>
          <w:numId w:val="1"/>
        </w:numPr>
        <w:spacing w:after="60" w:line="276" w:lineRule="auto"/>
        <w:ind w:left="567" w:hanging="567"/>
        <w:jc w:val="both"/>
        <w:rPr>
          <w:rFonts w:ascii="Cambria" w:hAnsi="Cambria"/>
        </w:rPr>
      </w:pPr>
      <w:r w:rsidRPr="00BF2EEB">
        <w:rPr>
          <w:rFonts w:ascii="Cambria" w:hAnsi="Cambria"/>
        </w:rPr>
        <w:t xml:space="preserve">Przedmiot Umowy obejmuje wszelkie świadczenia, które z technicznego, technologicznego, organizacyjnego lub prawego punktu widzenia są lub okażą się niezbędne do wykonania robót opisanych lub wynikających z Dokumentacji Projektowej. </w:t>
      </w:r>
    </w:p>
    <w:p w14:paraId="1D2DDB6F" w14:textId="77777777" w:rsidR="00656D65" w:rsidRPr="00BF2EEB" w:rsidRDefault="00656D65">
      <w:pPr>
        <w:pStyle w:val="Akapitzlist1"/>
        <w:numPr>
          <w:ilvl w:val="0"/>
          <w:numId w:val="1"/>
        </w:numPr>
        <w:spacing w:after="60" w:line="276" w:lineRule="auto"/>
        <w:ind w:left="567" w:hanging="567"/>
        <w:jc w:val="both"/>
        <w:rPr>
          <w:rFonts w:ascii="Cambria" w:hAnsi="Cambria"/>
        </w:rPr>
      </w:pPr>
      <w:r w:rsidRPr="00BF2EEB">
        <w:rPr>
          <w:rFonts w:ascii="Cambria" w:hAnsi="Cambria"/>
        </w:rPr>
        <w:t xml:space="preserve">Wykonawca oświadcza, że przed zawarciem Umowy zapoznał się z Dokumentacją Projektową, terenem realizacji Przedmiotu Umowy mającym stanowić Plac Budowy, terenami sąsiadującymi, drogami dojazdowymi, faktycznym przebiegiem sieci i instalacji, w tym sieci i instalacji uzbrojenia terenu oraz informacjami, danymi mogącymi mieć wpływ na ocenę okoliczności i </w:t>
      </w:r>
      <w:proofErr w:type="spellStart"/>
      <w:r w:rsidRPr="00BF2EEB">
        <w:rPr>
          <w:rFonts w:ascii="Cambria" w:hAnsi="Cambria"/>
        </w:rPr>
        <w:t>ryzyk</w:t>
      </w:r>
      <w:proofErr w:type="spellEnd"/>
      <w:r w:rsidRPr="00BF2EEB">
        <w:rPr>
          <w:rFonts w:ascii="Cambria" w:hAnsi="Cambria"/>
        </w:rPr>
        <w:t xml:space="preserve"> wykonania Przedmiotu Umowy i w związku z powyższym nie wnosi żadnych zastrzeżeń, do ich wpływu na realizację Przedmiotu Umowy.</w:t>
      </w:r>
    </w:p>
    <w:p w14:paraId="0347F92F" w14:textId="77777777" w:rsidR="00656D65" w:rsidRPr="00BF2EEB" w:rsidRDefault="00656D65">
      <w:pPr>
        <w:pStyle w:val="Akapitzlist1"/>
        <w:numPr>
          <w:ilvl w:val="0"/>
          <w:numId w:val="1"/>
        </w:numPr>
        <w:spacing w:after="60" w:line="276" w:lineRule="auto"/>
        <w:ind w:left="567" w:hanging="567"/>
        <w:jc w:val="both"/>
        <w:rPr>
          <w:rFonts w:ascii="Cambria" w:hAnsi="Cambria"/>
        </w:rPr>
      </w:pPr>
      <w:r w:rsidRPr="00BF2EEB">
        <w:rPr>
          <w:rFonts w:ascii="Cambria" w:hAnsi="Cambria"/>
        </w:rPr>
        <w:t xml:space="preserve">W przypadku wystąpienia w trakcie realizacji Przedmiotu Umowy konieczności sporządzenia dodatkowej dokumentacji celem realizacji świadczeń wchodzących w skład Przedmiotu Umowy Wykonawca sporządzi dodatkową dokumentację projektową na własny koszt.  </w:t>
      </w:r>
    </w:p>
    <w:p w14:paraId="7B2F3AF7" w14:textId="77777777" w:rsidR="00656D65" w:rsidRPr="00BF2EEB" w:rsidRDefault="00656D65">
      <w:pPr>
        <w:pStyle w:val="Akapitzlist1"/>
        <w:numPr>
          <w:ilvl w:val="0"/>
          <w:numId w:val="1"/>
        </w:numPr>
        <w:spacing w:after="60" w:line="276" w:lineRule="auto"/>
        <w:ind w:left="567" w:hanging="567"/>
        <w:jc w:val="both"/>
        <w:rPr>
          <w:rFonts w:ascii="Cambria" w:hAnsi="Cambria"/>
        </w:rPr>
      </w:pPr>
      <w:r w:rsidRPr="00BF2EEB">
        <w:rPr>
          <w:rFonts w:ascii="Cambria" w:hAnsi="Cambria"/>
        </w:rPr>
        <w:t xml:space="preserve">Wykonawca zobowiązuje się wykorzystywać Dokumentację Projektową wyłącznie do realizacji Przedmiotu Umowy.  </w:t>
      </w:r>
    </w:p>
    <w:p w14:paraId="5DF60D18" w14:textId="77777777" w:rsidR="00656D65" w:rsidRPr="00BF2EEB" w:rsidRDefault="00656D65">
      <w:pPr>
        <w:pStyle w:val="Akapitzlist1"/>
        <w:numPr>
          <w:ilvl w:val="0"/>
          <w:numId w:val="1"/>
        </w:numPr>
        <w:spacing w:after="60" w:line="276" w:lineRule="auto"/>
        <w:ind w:left="567" w:hanging="567"/>
        <w:jc w:val="both"/>
        <w:rPr>
          <w:rFonts w:ascii="Cambria" w:hAnsi="Cambria"/>
        </w:rPr>
      </w:pPr>
      <w:r w:rsidRPr="00BF2EEB">
        <w:rPr>
          <w:rFonts w:ascii="Cambria" w:hAnsi="Cambria"/>
        </w:rPr>
        <w:t xml:space="preserve">Wykonawca wykona Przedmiot Umowy z najwyższą starannością zawodową. </w:t>
      </w:r>
    </w:p>
    <w:p w14:paraId="436129C2" w14:textId="77777777" w:rsidR="00656D65" w:rsidRPr="00BF2EEB" w:rsidRDefault="00656D65">
      <w:pPr>
        <w:pStyle w:val="Akapitzlist1"/>
        <w:numPr>
          <w:ilvl w:val="0"/>
          <w:numId w:val="1"/>
        </w:numPr>
        <w:spacing w:after="240" w:line="276" w:lineRule="auto"/>
        <w:ind w:left="567" w:hanging="567"/>
        <w:jc w:val="both"/>
        <w:rPr>
          <w:rFonts w:ascii="Cambria" w:hAnsi="Cambria"/>
        </w:rPr>
      </w:pPr>
      <w:r w:rsidRPr="00BF2EEB">
        <w:rPr>
          <w:rFonts w:ascii="Cambria" w:hAnsi="Cambria"/>
        </w:rPr>
        <w:lastRenderedPageBreak/>
        <w:t>Wykonawca oświadcza, że posiada uprawnienia, doświadczenie, wiedzę oraz potencjał ludzki, finansowy i sprzętowy niezbędny do wykonania Przedmiotu Umowy na warunkach wynikających z Umowy.</w:t>
      </w:r>
    </w:p>
    <w:p w14:paraId="018BE1BB" w14:textId="77777777" w:rsidR="00FB4272" w:rsidRDefault="00FB4272" w:rsidP="00FB4272">
      <w:pPr>
        <w:pStyle w:val="Akapitzlist1"/>
        <w:spacing w:after="240" w:line="276" w:lineRule="auto"/>
        <w:ind w:left="567"/>
        <w:jc w:val="both"/>
        <w:rPr>
          <w:rFonts w:ascii="Cambria" w:hAnsi="Cambria"/>
        </w:rPr>
      </w:pPr>
    </w:p>
    <w:p w14:paraId="6E5F65C6" w14:textId="77777777" w:rsidR="00C80121" w:rsidRPr="00BF2EEB" w:rsidRDefault="00C80121" w:rsidP="00FB4272">
      <w:pPr>
        <w:pStyle w:val="Akapitzlist1"/>
        <w:spacing w:after="240" w:line="276" w:lineRule="auto"/>
        <w:ind w:left="567"/>
        <w:jc w:val="both"/>
        <w:rPr>
          <w:rFonts w:ascii="Cambria" w:hAnsi="Cambria"/>
        </w:rPr>
      </w:pPr>
    </w:p>
    <w:p w14:paraId="5CD04887" w14:textId="77777777" w:rsidR="00656D65" w:rsidRPr="00BF2EEB" w:rsidRDefault="00656D65">
      <w:pPr>
        <w:pStyle w:val="Akapitzlist1"/>
        <w:spacing w:after="240" w:line="276" w:lineRule="auto"/>
        <w:ind w:left="567"/>
        <w:jc w:val="center"/>
        <w:rPr>
          <w:rFonts w:ascii="Cambria" w:hAnsi="Cambria"/>
        </w:rPr>
      </w:pPr>
      <w:r w:rsidRPr="00BF2EEB">
        <w:rPr>
          <w:rFonts w:ascii="Cambria" w:hAnsi="Cambria"/>
          <w:b/>
        </w:rPr>
        <w:t xml:space="preserve">§ 2 </w:t>
      </w:r>
      <w:r w:rsidRPr="00BF2EEB">
        <w:rPr>
          <w:rFonts w:ascii="Cambria" w:hAnsi="Cambria"/>
          <w:b/>
          <w:smallCaps/>
        </w:rPr>
        <w:t>Współdziałanie Stron</w:t>
      </w:r>
    </w:p>
    <w:p w14:paraId="3D7B4221" w14:textId="77777777" w:rsidR="00656D65" w:rsidRPr="00BF2EEB" w:rsidRDefault="00656D65">
      <w:pPr>
        <w:pStyle w:val="Akapitzlist1"/>
        <w:numPr>
          <w:ilvl w:val="0"/>
          <w:numId w:val="2"/>
        </w:numPr>
        <w:spacing w:after="60" w:line="276" w:lineRule="auto"/>
        <w:ind w:left="567" w:hanging="567"/>
        <w:jc w:val="both"/>
        <w:rPr>
          <w:rFonts w:ascii="Cambria" w:hAnsi="Cambria"/>
        </w:rPr>
      </w:pPr>
      <w:r w:rsidRPr="00BF2EEB">
        <w:rPr>
          <w:rFonts w:ascii="Cambria" w:hAnsi="Cambria"/>
        </w:rPr>
        <w:t xml:space="preserve">Strony zobowiązują się do współdziałania przy wykonywaniu Przedmiotu Umowy, zgodnie z wymaganiami wynikającymi z Umowy. </w:t>
      </w:r>
    </w:p>
    <w:p w14:paraId="3CA4B2B9" w14:textId="77777777" w:rsidR="00656D65" w:rsidRPr="00BF2EEB" w:rsidRDefault="00656D65">
      <w:pPr>
        <w:pStyle w:val="Akapitzlist1"/>
        <w:numPr>
          <w:ilvl w:val="0"/>
          <w:numId w:val="2"/>
        </w:numPr>
        <w:spacing w:after="60" w:line="276" w:lineRule="auto"/>
        <w:ind w:left="567" w:hanging="567"/>
        <w:jc w:val="both"/>
        <w:rPr>
          <w:rFonts w:ascii="Cambria" w:hAnsi="Cambria"/>
        </w:rPr>
      </w:pPr>
      <w:r w:rsidRPr="00BF2EEB">
        <w:rPr>
          <w:rFonts w:ascii="Cambria" w:hAnsi="Cambria"/>
        </w:rPr>
        <w:t xml:space="preserve">Wykonawca zobowiązuje się do wykonywania Przedmiotu Umowy w taki sposób, aby uniknąć powstawania utrudnień lub szkód w kontaktach z innymi podmiotami znajdującymi się na Placu Budowy. </w:t>
      </w:r>
    </w:p>
    <w:p w14:paraId="156928AB" w14:textId="77777777" w:rsidR="00656D65" w:rsidRPr="00BF2EEB" w:rsidRDefault="00656D65">
      <w:pPr>
        <w:pStyle w:val="Akapitzlist1"/>
        <w:numPr>
          <w:ilvl w:val="0"/>
          <w:numId w:val="2"/>
        </w:numPr>
        <w:spacing w:after="60" w:line="276" w:lineRule="auto"/>
        <w:ind w:left="567" w:hanging="567"/>
        <w:jc w:val="both"/>
        <w:rPr>
          <w:rFonts w:ascii="Cambria" w:hAnsi="Cambria"/>
        </w:rPr>
      </w:pPr>
      <w:r w:rsidRPr="00BF2EEB">
        <w:rPr>
          <w:rFonts w:ascii="Cambria" w:hAnsi="Cambria"/>
        </w:rPr>
        <w:t xml:space="preserve">Wykonawca zobowiązuje się do wprowadzenia na Plac Budowy personelu, urządzeń, maszyn w liczbie dostosowanej do postępu budowy oraz do współpracy z innymi podwykonawcami oraz kierownictwem budowy. </w:t>
      </w:r>
    </w:p>
    <w:p w14:paraId="7E49EA34" w14:textId="77777777" w:rsidR="005C6EE7" w:rsidRDefault="00656D65" w:rsidP="00D933F4">
      <w:pPr>
        <w:pStyle w:val="Akapitzlist1"/>
        <w:numPr>
          <w:ilvl w:val="0"/>
          <w:numId w:val="2"/>
        </w:numPr>
        <w:spacing w:after="60" w:line="276" w:lineRule="auto"/>
        <w:ind w:left="567" w:hanging="567"/>
        <w:jc w:val="both"/>
        <w:rPr>
          <w:rFonts w:ascii="Cambria" w:hAnsi="Cambria"/>
        </w:rPr>
      </w:pPr>
      <w:r w:rsidRPr="00BF2EEB">
        <w:rPr>
          <w:rFonts w:ascii="Cambria" w:hAnsi="Cambria"/>
        </w:rPr>
        <w:t>Strony zobowiązują się do niezwłocznego powiadamiania się wzajemnie w formie pisemnej, o wszelkich okolicznościach, które mogą powodować przeszkody lub utrudnienia w realizacji Przedmiotu Umowy.</w:t>
      </w:r>
    </w:p>
    <w:p w14:paraId="74AAD508" w14:textId="77777777" w:rsidR="00BE5260" w:rsidRPr="00D933F4" w:rsidRDefault="00BE5260" w:rsidP="00BE5260">
      <w:pPr>
        <w:pStyle w:val="Akapitzlist1"/>
        <w:spacing w:after="60" w:line="276" w:lineRule="auto"/>
        <w:ind w:left="567"/>
        <w:jc w:val="both"/>
        <w:rPr>
          <w:rFonts w:ascii="Cambria" w:hAnsi="Cambria"/>
        </w:rPr>
      </w:pPr>
    </w:p>
    <w:p w14:paraId="58BB95C1" w14:textId="77777777" w:rsidR="00656D65" w:rsidRPr="00BF2EEB" w:rsidRDefault="00656D65">
      <w:pPr>
        <w:spacing w:after="240" w:line="276" w:lineRule="auto"/>
        <w:jc w:val="center"/>
        <w:rPr>
          <w:rFonts w:ascii="Cambria" w:hAnsi="Cambria"/>
        </w:rPr>
      </w:pPr>
      <w:r w:rsidRPr="00BF2EEB">
        <w:rPr>
          <w:rFonts w:ascii="Cambria" w:hAnsi="Cambria"/>
          <w:b/>
        </w:rPr>
        <w:t xml:space="preserve">§ 3 </w:t>
      </w:r>
      <w:r w:rsidRPr="00BF2EEB">
        <w:rPr>
          <w:rFonts w:ascii="Cambria" w:hAnsi="Cambria"/>
          <w:b/>
          <w:smallCaps/>
        </w:rPr>
        <w:t>Plac budowy</w:t>
      </w:r>
    </w:p>
    <w:p w14:paraId="2F6D0513" w14:textId="77777777" w:rsidR="00656D65" w:rsidRPr="00BF2EEB" w:rsidRDefault="00656D65">
      <w:pPr>
        <w:pStyle w:val="Akapitzlist1"/>
        <w:numPr>
          <w:ilvl w:val="0"/>
          <w:numId w:val="3"/>
        </w:numPr>
        <w:spacing w:after="80" w:line="276" w:lineRule="auto"/>
        <w:ind w:left="567" w:hanging="567"/>
        <w:jc w:val="both"/>
        <w:rPr>
          <w:rFonts w:ascii="Cambria" w:hAnsi="Cambria"/>
        </w:rPr>
      </w:pPr>
      <w:r w:rsidRPr="00BF2EEB">
        <w:rPr>
          <w:rFonts w:ascii="Cambria" w:hAnsi="Cambria"/>
        </w:rPr>
        <w:t xml:space="preserve">Zamawiający przekaże Wykonawcy teren, na którym będą realizowane roboty stanowiące Przedmiot Umowy („Plac Budowy”) w terminie 7 dni od dnia zawarcia Umowy. </w:t>
      </w:r>
    </w:p>
    <w:p w14:paraId="04687C54" w14:textId="77777777" w:rsidR="00656D65" w:rsidRPr="00BF2EEB" w:rsidRDefault="00656D65">
      <w:pPr>
        <w:pStyle w:val="Akapitzlist1"/>
        <w:numPr>
          <w:ilvl w:val="0"/>
          <w:numId w:val="3"/>
        </w:numPr>
        <w:spacing w:after="80" w:line="276" w:lineRule="auto"/>
        <w:ind w:left="567" w:hanging="567"/>
        <w:jc w:val="both"/>
        <w:rPr>
          <w:rFonts w:ascii="Cambria" w:hAnsi="Cambria"/>
        </w:rPr>
      </w:pPr>
      <w:r w:rsidRPr="00BF2EEB">
        <w:rPr>
          <w:rFonts w:ascii="Cambria" w:hAnsi="Cambria"/>
        </w:rPr>
        <w:t>Przekazanie Placu Budowy Wykonawcy nastąpi protokolarnie.</w:t>
      </w:r>
    </w:p>
    <w:p w14:paraId="37764E80" w14:textId="77777777" w:rsidR="00656D65" w:rsidRPr="00BF2EEB" w:rsidRDefault="00656D65">
      <w:pPr>
        <w:pStyle w:val="Akapitzlist1"/>
        <w:numPr>
          <w:ilvl w:val="0"/>
          <w:numId w:val="3"/>
        </w:numPr>
        <w:spacing w:after="80" w:line="276" w:lineRule="auto"/>
        <w:ind w:left="567" w:hanging="567"/>
        <w:jc w:val="both"/>
        <w:rPr>
          <w:rFonts w:ascii="Cambria" w:hAnsi="Cambria"/>
        </w:rPr>
      </w:pPr>
      <w:r w:rsidRPr="00BF2EEB">
        <w:rPr>
          <w:rFonts w:ascii="Cambria" w:hAnsi="Cambria"/>
        </w:rPr>
        <w:t xml:space="preserve">Wykonawca ponosi wyłączną odpowiedzialność za wszelkie szkody powstałe na Placu Budowy od momentu jego przekazania do momentu zwrotu. </w:t>
      </w:r>
    </w:p>
    <w:p w14:paraId="50AE4FE1" w14:textId="77777777" w:rsidR="00656D65" w:rsidRPr="00BF2EEB" w:rsidRDefault="00656D65">
      <w:pPr>
        <w:pStyle w:val="Akapitzlist1"/>
        <w:numPr>
          <w:ilvl w:val="0"/>
          <w:numId w:val="3"/>
        </w:numPr>
        <w:spacing w:after="80" w:line="276" w:lineRule="auto"/>
        <w:ind w:left="567" w:hanging="567"/>
        <w:jc w:val="both"/>
        <w:rPr>
          <w:rFonts w:ascii="Cambria" w:hAnsi="Cambria"/>
        </w:rPr>
      </w:pPr>
      <w:r w:rsidRPr="00BF2EEB">
        <w:rPr>
          <w:rFonts w:ascii="Cambria" w:hAnsi="Cambria"/>
        </w:rPr>
        <w:t xml:space="preserve">Wykonawca, od momentu przekazania mu Placu Budowy, zgodnie z przepisami i odpadach, uzyskuje status wytwórcy odpadów powstałych na Placu Budowy.  </w:t>
      </w:r>
    </w:p>
    <w:p w14:paraId="4A3B3A3D" w14:textId="77777777" w:rsidR="00656D65" w:rsidRPr="00BF2EEB" w:rsidRDefault="00656D65">
      <w:pPr>
        <w:pStyle w:val="Akapitzlist1"/>
        <w:numPr>
          <w:ilvl w:val="0"/>
          <w:numId w:val="3"/>
        </w:numPr>
        <w:spacing w:after="80" w:line="276" w:lineRule="auto"/>
        <w:ind w:left="567" w:hanging="567"/>
        <w:jc w:val="both"/>
        <w:rPr>
          <w:rFonts w:ascii="Cambria" w:hAnsi="Cambria"/>
        </w:rPr>
      </w:pPr>
      <w:r w:rsidRPr="00BF2EEB">
        <w:rPr>
          <w:rFonts w:ascii="Cambria" w:hAnsi="Cambria"/>
        </w:rPr>
        <w:t xml:space="preserve">Wykonawca obowiązany jest utrzymywać Plac Budowy w czystości, a odpady powstające w trakcie realizacji Przedmiotu Umowy zagospodarowywać zgodnie z przepisami o odpadach. </w:t>
      </w:r>
    </w:p>
    <w:p w14:paraId="5D360548" w14:textId="77777777" w:rsidR="00656D65" w:rsidRPr="00BF2EEB" w:rsidRDefault="00656D65">
      <w:pPr>
        <w:pStyle w:val="Akapitzlist1"/>
        <w:numPr>
          <w:ilvl w:val="0"/>
          <w:numId w:val="3"/>
        </w:numPr>
        <w:spacing w:after="80" w:line="276" w:lineRule="auto"/>
        <w:ind w:left="567" w:hanging="567"/>
        <w:jc w:val="both"/>
        <w:rPr>
          <w:rFonts w:ascii="Cambria" w:hAnsi="Cambria"/>
        </w:rPr>
      </w:pPr>
      <w:r w:rsidRPr="00BF2EEB">
        <w:rPr>
          <w:rFonts w:ascii="Cambria" w:hAnsi="Cambria"/>
        </w:rPr>
        <w:t xml:space="preserve">Wykonawca obowiązany jest na własny koszt zapewnić ochronę Placu Budowy. </w:t>
      </w:r>
    </w:p>
    <w:p w14:paraId="7C759429" w14:textId="77777777" w:rsidR="00656D65" w:rsidRPr="00BF2EEB" w:rsidRDefault="00656D65">
      <w:pPr>
        <w:pStyle w:val="Akapitzlist1"/>
        <w:numPr>
          <w:ilvl w:val="0"/>
          <w:numId w:val="3"/>
        </w:numPr>
        <w:spacing w:after="80" w:line="276" w:lineRule="auto"/>
        <w:ind w:left="567" w:hanging="567"/>
        <w:jc w:val="both"/>
        <w:rPr>
          <w:rFonts w:ascii="Cambria" w:hAnsi="Cambria"/>
        </w:rPr>
      </w:pPr>
      <w:r w:rsidRPr="00BF2EEB">
        <w:rPr>
          <w:rFonts w:ascii="Cambria" w:hAnsi="Cambria"/>
        </w:rPr>
        <w:t xml:space="preserve">Wykonawca zorganizuje zaplecze budowy na Placu Budowy. Koszty zorganizowania zaplecza budowy ponosi Wykonawca. </w:t>
      </w:r>
    </w:p>
    <w:p w14:paraId="45C1F682" w14:textId="77777777" w:rsidR="00656D65" w:rsidRPr="00BF2EEB" w:rsidRDefault="00656D65">
      <w:pPr>
        <w:pStyle w:val="Akapitzlist1"/>
        <w:numPr>
          <w:ilvl w:val="0"/>
          <w:numId w:val="3"/>
        </w:numPr>
        <w:spacing w:after="80" w:line="276" w:lineRule="auto"/>
        <w:ind w:left="567" w:hanging="567"/>
        <w:jc w:val="both"/>
        <w:rPr>
          <w:rFonts w:ascii="Cambria" w:hAnsi="Cambria"/>
        </w:rPr>
      </w:pPr>
      <w:r w:rsidRPr="00BF2EEB">
        <w:rPr>
          <w:rFonts w:ascii="Cambria" w:hAnsi="Cambria"/>
        </w:rPr>
        <w:t xml:space="preserve">Zamawiający wskaże Wykonawcy miejsca poboru mediów. </w:t>
      </w:r>
    </w:p>
    <w:p w14:paraId="3D1ABEC1" w14:textId="77777777" w:rsidR="00656D65" w:rsidRPr="00BF2EEB" w:rsidRDefault="00656D65">
      <w:pPr>
        <w:pStyle w:val="Akapitzlist1"/>
        <w:numPr>
          <w:ilvl w:val="0"/>
          <w:numId w:val="3"/>
        </w:numPr>
        <w:spacing w:after="80" w:line="276" w:lineRule="auto"/>
        <w:ind w:left="567" w:hanging="567"/>
        <w:jc w:val="both"/>
        <w:rPr>
          <w:rFonts w:ascii="Cambria" w:hAnsi="Cambria"/>
        </w:rPr>
      </w:pPr>
      <w:r w:rsidRPr="00BF2EEB">
        <w:rPr>
          <w:rFonts w:ascii="Cambria" w:hAnsi="Cambria"/>
        </w:rPr>
        <w:t>Wykonawca zaznajomi się z umiejscowieniem wszystkich istniejących instalacji i sieci znajdujących się na Placu Budowy, takich jak odwodnienia, linie telefoniczne, elektryczne, światłowody, wodociągi, gazociągi, ciepłociągi i podobne, przed rozpoczęciem jakichkolwiek wykopów lub innych prac mogących uszkodzić istniejące instalacje. Wykonawca niezwłocznie naprawi wszelkie powstałe uszkodzenia na własny koszt, a także, jeśli to konieczne, przeprowadzi inne prace nakazane przez Zamawiającego.</w:t>
      </w:r>
    </w:p>
    <w:p w14:paraId="4614D0AC" w14:textId="77777777" w:rsidR="00656D65" w:rsidRPr="00BF2EEB" w:rsidRDefault="00656D65">
      <w:pPr>
        <w:pStyle w:val="Akapitzlist1"/>
        <w:numPr>
          <w:ilvl w:val="0"/>
          <w:numId w:val="3"/>
        </w:numPr>
        <w:spacing w:after="80" w:line="276" w:lineRule="auto"/>
        <w:ind w:left="567" w:hanging="567"/>
        <w:jc w:val="both"/>
        <w:rPr>
          <w:rFonts w:ascii="Cambria" w:hAnsi="Cambria"/>
        </w:rPr>
      </w:pPr>
      <w:r w:rsidRPr="00BF2EEB">
        <w:rPr>
          <w:rFonts w:ascii="Cambria" w:hAnsi="Cambria"/>
        </w:rPr>
        <w:t xml:space="preserve">Wykonawca poniesie wszelkie koszty i obciążenia za specjalne i czasowe prawa przejazdu, jakich może potrzebować, włącznie z takimi, jakie są potrzebne dla dostępu do Placu Budowy. Wykonawca uzyska także na własny koszt i ryzyko wszelkie dodatkowe obiekty lub tereny zaplecza poza Placem Budowy, jakich może potrzebować dla wykonania Przedmiotu Umowy. </w:t>
      </w:r>
    </w:p>
    <w:p w14:paraId="2796392B" w14:textId="77777777" w:rsidR="00656D65" w:rsidRPr="00BF2EEB" w:rsidRDefault="00656D65">
      <w:pPr>
        <w:pStyle w:val="Nagwek1"/>
        <w:spacing w:after="240"/>
        <w:ind w:left="851" w:hanging="851"/>
        <w:jc w:val="center"/>
        <w:rPr>
          <w:rFonts w:ascii="Cambria" w:hAnsi="Cambria"/>
          <w:sz w:val="22"/>
          <w:szCs w:val="22"/>
        </w:rPr>
      </w:pPr>
      <w:r w:rsidRPr="00BF2EEB">
        <w:rPr>
          <w:rFonts w:ascii="Cambria" w:hAnsi="Cambria" w:cs="Calibri Light"/>
          <w:b/>
          <w:bCs/>
          <w:color w:val="auto"/>
          <w:sz w:val="22"/>
          <w:szCs w:val="22"/>
        </w:rPr>
        <w:lastRenderedPageBreak/>
        <w:t>§ 4</w:t>
      </w:r>
      <w:r w:rsidRPr="00BF2EEB">
        <w:rPr>
          <w:rFonts w:ascii="Cambria" w:hAnsi="Cambria" w:cs="Calibri Light"/>
          <w:b/>
          <w:bCs/>
          <w:smallCaps/>
          <w:color w:val="000000"/>
          <w:sz w:val="22"/>
          <w:szCs w:val="22"/>
          <w:shd w:val="clear" w:color="auto" w:fill="FFFFFF"/>
        </w:rPr>
        <w:t xml:space="preserve"> Terminy</w:t>
      </w:r>
    </w:p>
    <w:p w14:paraId="491BE290" w14:textId="74C69231" w:rsidR="00D13F64" w:rsidRPr="00D13F64" w:rsidRDefault="00656D65" w:rsidP="00D13F64">
      <w:pPr>
        <w:pStyle w:val="Tre"/>
        <w:numPr>
          <w:ilvl w:val="0"/>
          <w:numId w:val="4"/>
        </w:numPr>
        <w:spacing w:before="120" w:after="120" w:line="276" w:lineRule="auto"/>
        <w:ind w:left="567" w:hanging="567"/>
        <w:jc w:val="both"/>
        <w:rPr>
          <w:rFonts w:ascii="Cambria" w:hAnsi="Cambria"/>
        </w:rPr>
      </w:pPr>
      <w:r w:rsidRPr="00BF2EEB">
        <w:rPr>
          <w:rFonts w:ascii="Cambria" w:hAnsi="Cambria" w:cs="Calibri Light"/>
          <w:bCs/>
          <w:shd w:val="clear" w:color="auto" w:fill="FFFFFF"/>
        </w:rPr>
        <w:t xml:space="preserve">Wykonawca wykona Przedmiot Umowy w terminie </w:t>
      </w:r>
      <w:r w:rsidRPr="00BF2EEB">
        <w:rPr>
          <w:rFonts w:ascii="Cambria" w:hAnsi="Cambria" w:cs="Calibri Light"/>
          <w:b/>
          <w:bCs/>
          <w:shd w:val="clear" w:color="auto" w:fill="FFFFFF"/>
        </w:rPr>
        <w:t xml:space="preserve">do </w:t>
      </w:r>
      <w:del w:id="11" w:author="Grzegorz Graca (Nadleśnictwo Drawsko)" w:date="2022-07-27T07:37:00Z">
        <w:r w:rsidR="0007221D" w:rsidDel="00A4306C">
          <w:rPr>
            <w:rFonts w:ascii="Cambria" w:hAnsi="Cambria" w:cs="Calibri Light"/>
            <w:b/>
            <w:bCs/>
            <w:shd w:val="clear" w:color="auto" w:fill="FFFFFF"/>
          </w:rPr>
          <w:delText xml:space="preserve">4 </w:delText>
        </w:r>
        <w:r w:rsidR="00CD739E" w:rsidDel="00A4306C">
          <w:rPr>
            <w:rFonts w:ascii="Cambria" w:hAnsi="Cambria" w:cs="Calibri Light"/>
            <w:b/>
            <w:bCs/>
            <w:shd w:val="clear" w:color="auto" w:fill="FFFFFF"/>
          </w:rPr>
          <w:delText xml:space="preserve"> </w:delText>
        </w:r>
      </w:del>
      <w:ins w:id="12" w:author="Grzegorz Graca (Nadleśnictwo Drawsko)" w:date="2022-07-27T07:37:00Z">
        <w:r w:rsidR="00A4306C">
          <w:rPr>
            <w:rFonts w:ascii="Cambria" w:hAnsi="Cambria" w:cs="Calibri Light"/>
            <w:b/>
            <w:bCs/>
            <w:shd w:val="clear" w:color="auto" w:fill="FFFFFF"/>
          </w:rPr>
          <w:t xml:space="preserve">3 </w:t>
        </w:r>
      </w:ins>
      <w:r w:rsidR="00CD739E">
        <w:rPr>
          <w:rFonts w:ascii="Cambria" w:hAnsi="Cambria" w:cs="Calibri Light"/>
          <w:b/>
          <w:bCs/>
          <w:shd w:val="clear" w:color="auto" w:fill="FFFFFF"/>
        </w:rPr>
        <w:t>miesięcy</w:t>
      </w:r>
      <w:r w:rsidRPr="00BF2EEB">
        <w:rPr>
          <w:rFonts w:ascii="Cambria" w:hAnsi="Cambria" w:cs="Calibri Light"/>
          <w:b/>
          <w:bCs/>
          <w:shd w:val="clear" w:color="auto" w:fill="FFFFFF"/>
        </w:rPr>
        <w:t xml:space="preserve"> </w:t>
      </w:r>
      <w:bookmarkStart w:id="13" w:name="_Hlk68241801"/>
      <w:r w:rsidRPr="00BF2EEB">
        <w:rPr>
          <w:rFonts w:ascii="Cambria" w:hAnsi="Cambria" w:cs="Calibri Light"/>
          <w:b/>
          <w:bCs/>
          <w:shd w:val="clear" w:color="auto" w:fill="FFFFFF"/>
        </w:rPr>
        <w:t xml:space="preserve">od podpisania </w:t>
      </w:r>
      <w:r w:rsidRPr="00D13F64">
        <w:rPr>
          <w:rFonts w:ascii="Cambria" w:hAnsi="Cambria" w:cs="Calibri Light"/>
          <w:b/>
          <w:bCs/>
          <w:shd w:val="clear" w:color="auto" w:fill="FFFFFF"/>
        </w:rPr>
        <w:t>umowy</w:t>
      </w:r>
      <w:r w:rsidRPr="00D13F64">
        <w:rPr>
          <w:rFonts w:ascii="Cambria" w:hAnsi="Cambria" w:cs="Calibri Light"/>
          <w:bCs/>
          <w:shd w:val="clear" w:color="auto" w:fill="FFFFFF"/>
        </w:rPr>
        <w:t xml:space="preserve">  </w:t>
      </w:r>
      <w:bookmarkEnd w:id="13"/>
      <w:r w:rsidR="000B63BF" w:rsidRPr="00D13F64">
        <w:rPr>
          <w:rFonts w:ascii="Cambria" w:hAnsi="Cambria" w:cs="Calibri Light"/>
          <w:bCs/>
          <w:shd w:val="clear" w:color="auto" w:fill="FFFFFF"/>
        </w:rPr>
        <w:t>(</w:t>
      </w:r>
      <w:r w:rsidRPr="00D13F64">
        <w:rPr>
          <w:rFonts w:ascii="Cambria" w:hAnsi="Cambria" w:cs="Calibri Light"/>
          <w:bCs/>
          <w:shd w:val="clear" w:color="auto" w:fill="FFFFFF"/>
        </w:rPr>
        <w:t xml:space="preserve">„Termin Wykonania”).  </w:t>
      </w:r>
    </w:p>
    <w:p w14:paraId="4DCF9424" w14:textId="77777777" w:rsidR="00656D65" w:rsidRPr="00BF2EEB" w:rsidRDefault="00656D65">
      <w:pPr>
        <w:pStyle w:val="Tre"/>
        <w:numPr>
          <w:ilvl w:val="0"/>
          <w:numId w:val="4"/>
        </w:numPr>
        <w:spacing w:before="120" w:after="120" w:line="276" w:lineRule="auto"/>
        <w:ind w:left="567" w:hanging="567"/>
        <w:jc w:val="both"/>
        <w:rPr>
          <w:rFonts w:ascii="Cambria" w:hAnsi="Cambria"/>
        </w:rPr>
      </w:pPr>
      <w:r w:rsidRPr="00BF2EEB">
        <w:rPr>
          <w:rFonts w:ascii="Cambria" w:hAnsi="Cambria" w:cs="Calibri Light"/>
          <w:bCs/>
          <w:shd w:val="clear" w:color="auto" w:fill="FFFFFF"/>
        </w:rPr>
        <w:t>Za termin zakończenia realizacji Przedmiotu Umowy uznaje się datę zgłoszenia gotowości do odbioru końcowego Przedmiotu Umowy.</w:t>
      </w:r>
    </w:p>
    <w:p w14:paraId="2F72FD26" w14:textId="77777777" w:rsidR="00656D65" w:rsidRPr="00BF2EEB" w:rsidRDefault="00656D65">
      <w:pPr>
        <w:pStyle w:val="Tre"/>
        <w:numPr>
          <w:ilvl w:val="0"/>
          <w:numId w:val="4"/>
        </w:numPr>
        <w:spacing w:before="120" w:after="120" w:line="276" w:lineRule="auto"/>
        <w:ind w:left="567" w:hanging="567"/>
        <w:jc w:val="both"/>
        <w:rPr>
          <w:rFonts w:ascii="Cambria" w:hAnsi="Cambria"/>
        </w:rPr>
      </w:pPr>
      <w:r w:rsidRPr="00BF2EEB">
        <w:rPr>
          <w:rFonts w:ascii="Cambria" w:hAnsi="Cambria" w:cs="Calibri Light"/>
          <w:bCs/>
          <w:shd w:val="clear" w:color="auto" w:fill="FFFFFF"/>
        </w:rPr>
        <w:t>Przedmiot Umowy realizowany będzie zgodnie z opracowanym przez Wykonawcę i zaakceptowanym przez Zamawiającego harmonogramem rzeczowo – finansowym (dalej jako „Harmonogram”).</w:t>
      </w:r>
      <w:bookmarkStart w:id="14" w:name="_GoBack"/>
    </w:p>
    <w:bookmarkEnd w:id="14"/>
    <w:p w14:paraId="69666D00" w14:textId="77777777" w:rsidR="00656D65" w:rsidRPr="00BF2EEB" w:rsidRDefault="00656D65">
      <w:pPr>
        <w:pStyle w:val="Tre"/>
        <w:numPr>
          <w:ilvl w:val="0"/>
          <w:numId w:val="4"/>
        </w:numPr>
        <w:spacing w:before="120" w:after="120" w:line="276" w:lineRule="auto"/>
        <w:ind w:left="567" w:hanging="567"/>
        <w:jc w:val="both"/>
        <w:rPr>
          <w:rFonts w:ascii="Cambria" w:hAnsi="Cambria"/>
        </w:rPr>
      </w:pPr>
      <w:r w:rsidRPr="00BF2EEB">
        <w:rPr>
          <w:rFonts w:ascii="Cambria" w:hAnsi="Cambria" w:cs="Calibri Light"/>
          <w:bCs/>
          <w:shd w:val="clear" w:color="auto" w:fill="FFFFFF"/>
        </w:rPr>
        <w:t>Szczegółowe terminy realizacji Przedmiotu Umowy określa opracowany przez Wykonawcę Harmonogram, z którego powinna wynikać kolejność realizacji robót z uwzględnieniem wymaganych technologii, czasu realizacji i terminów.</w:t>
      </w:r>
    </w:p>
    <w:p w14:paraId="19707CCF" w14:textId="77777777" w:rsidR="00656D65" w:rsidRPr="00BF2EEB" w:rsidRDefault="00656D65">
      <w:pPr>
        <w:pStyle w:val="Tre"/>
        <w:numPr>
          <w:ilvl w:val="0"/>
          <w:numId w:val="4"/>
        </w:numPr>
        <w:spacing w:before="120" w:after="120" w:line="276" w:lineRule="auto"/>
        <w:ind w:left="567" w:hanging="567"/>
        <w:jc w:val="both"/>
        <w:rPr>
          <w:rFonts w:ascii="Cambria" w:hAnsi="Cambria"/>
        </w:rPr>
      </w:pPr>
      <w:r w:rsidRPr="00BF2EEB">
        <w:rPr>
          <w:rFonts w:ascii="Cambria" w:hAnsi="Cambria" w:cs="Calibri Light"/>
          <w:bCs/>
          <w:shd w:val="clear" w:color="auto" w:fill="FFFFFF"/>
        </w:rPr>
        <w:t>Wykonawca w terminie 7 (siedmiu) dni od dnia zawarcia Umowy przedłoży Zamawiającemu do akceptacji projekt Harmonogramu, w formie pisemnej, ze szczegółowym opisem działań związanych z robotami budowlanymi.</w:t>
      </w:r>
    </w:p>
    <w:p w14:paraId="0B70C295" w14:textId="77777777" w:rsidR="00656D65" w:rsidRPr="00BF2EEB" w:rsidRDefault="00656D65">
      <w:pPr>
        <w:pStyle w:val="Tre"/>
        <w:numPr>
          <w:ilvl w:val="0"/>
          <w:numId w:val="4"/>
        </w:numPr>
        <w:spacing w:before="120" w:after="120" w:line="276" w:lineRule="auto"/>
        <w:ind w:left="567" w:hanging="567"/>
        <w:jc w:val="both"/>
        <w:rPr>
          <w:rFonts w:ascii="Cambria" w:hAnsi="Cambria" w:cs="Calibri Light"/>
          <w:bCs/>
          <w:shd w:val="clear" w:color="auto" w:fill="FFFFFF"/>
        </w:rPr>
      </w:pPr>
      <w:r w:rsidRPr="00BF2EEB">
        <w:rPr>
          <w:rFonts w:ascii="Cambria" w:hAnsi="Cambria" w:cs="Calibri Light"/>
          <w:bCs/>
          <w:shd w:val="clear" w:color="auto" w:fill="FFFFFF"/>
        </w:rPr>
        <w:t>Zamawiający zatwierdzi lub zgłosi uwagi do przedłożonego Harmonogramu w terminie do 3 (</w:t>
      </w:r>
      <w:r w:rsidR="00736C44" w:rsidRPr="00BF2EEB">
        <w:rPr>
          <w:rFonts w:ascii="Cambria" w:hAnsi="Cambria" w:cs="Calibri Light"/>
          <w:bCs/>
          <w:shd w:val="clear" w:color="auto" w:fill="FFFFFF"/>
        </w:rPr>
        <w:t>trzech</w:t>
      </w:r>
      <w:r w:rsidRPr="00BF2EEB">
        <w:rPr>
          <w:rFonts w:ascii="Cambria" w:hAnsi="Cambria" w:cs="Calibri Light"/>
          <w:bCs/>
          <w:shd w:val="clear" w:color="auto" w:fill="FFFFFF"/>
        </w:rPr>
        <w:t>) dni od dnia jego otrzymania. Nie zgłoszenie zastrzeżeń przez Zamawiającego w terminie 3 (</w:t>
      </w:r>
      <w:r w:rsidR="00736C44" w:rsidRPr="00BF2EEB">
        <w:rPr>
          <w:rFonts w:ascii="Cambria" w:hAnsi="Cambria" w:cs="Calibri Light"/>
          <w:bCs/>
          <w:shd w:val="clear" w:color="auto" w:fill="FFFFFF"/>
        </w:rPr>
        <w:t>trzech</w:t>
      </w:r>
      <w:r w:rsidRPr="00BF2EEB">
        <w:rPr>
          <w:rFonts w:ascii="Cambria" w:hAnsi="Cambria" w:cs="Calibri Light"/>
          <w:bCs/>
          <w:shd w:val="clear" w:color="auto" w:fill="FFFFFF"/>
        </w:rPr>
        <w:t>) dni od otrzymania Harmonogramu oznacza jego zatwierdzenie.</w:t>
      </w:r>
    </w:p>
    <w:p w14:paraId="7FE57623" w14:textId="3C73BFA2" w:rsidR="00656D65" w:rsidRPr="00BF2EEB" w:rsidRDefault="00656D65">
      <w:pPr>
        <w:pStyle w:val="Tre"/>
        <w:numPr>
          <w:ilvl w:val="0"/>
          <w:numId w:val="4"/>
        </w:numPr>
        <w:spacing w:before="120" w:after="120" w:line="276" w:lineRule="auto"/>
        <w:ind w:left="567" w:hanging="567"/>
        <w:jc w:val="both"/>
        <w:rPr>
          <w:rFonts w:ascii="Cambria" w:hAnsi="Cambria"/>
        </w:rPr>
      </w:pPr>
      <w:r w:rsidRPr="00BF2EEB">
        <w:rPr>
          <w:rFonts w:ascii="Cambria" w:hAnsi="Cambria" w:cs="Calibri Light"/>
          <w:bCs/>
          <w:shd w:val="clear" w:color="auto" w:fill="FFFFFF"/>
        </w:rPr>
        <w:t xml:space="preserve">Wykonawca obowiązany jest uwzględnić w projekcie Harmonogramu wszelkie uwagi Zamawiającego zmierzające do zapewnienia zgodności projektu Harmonogramu z Umową, technologią lub organizacją prac wynikającą z Dokumentacji Projektowej, zasadami wiedzy technicznej bądź uwarunkowaniami realizacji Przedmiotu Umowy wynikającymi z przepisów prawa, decyzji administracyjnych dotyczących realizacji Przedmiotu Umowy lub uzgodnień z zarządcami dróg lub gestorami sieci albo instalacji. Wykonawca uwzględni uwagi Zamawiającego i w terminie 7 dni od ich zgłoszenia i przedstawi w tym terminie poprawiony projekt Harmonogramu, zapisy ust. </w:t>
      </w:r>
      <w:r w:rsidR="00B752C3" w:rsidRPr="00BF2EEB">
        <w:rPr>
          <w:rFonts w:ascii="Cambria" w:hAnsi="Cambria" w:cs="Calibri Light"/>
          <w:bCs/>
          <w:shd w:val="clear" w:color="auto" w:fill="FFFFFF"/>
        </w:rPr>
        <w:t xml:space="preserve">6 </w:t>
      </w:r>
      <w:r w:rsidRPr="00BF2EEB">
        <w:rPr>
          <w:rFonts w:ascii="Cambria" w:hAnsi="Cambria" w:cs="Calibri Light"/>
          <w:bCs/>
          <w:shd w:val="clear" w:color="auto" w:fill="FFFFFF"/>
        </w:rPr>
        <w:t xml:space="preserve">stosuje się.  </w:t>
      </w:r>
    </w:p>
    <w:p w14:paraId="20F21CC5" w14:textId="77777777" w:rsidR="00656D65" w:rsidRPr="00BF2EEB" w:rsidRDefault="00656D65">
      <w:pPr>
        <w:pStyle w:val="Tre"/>
        <w:numPr>
          <w:ilvl w:val="0"/>
          <w:numId w:val="4"/>
        </w:numPr>
        <w:spacing w:before="120" w:after="120" w:line="276" w:lineRule="auto"/>
        <w:ind w:left="567" w:hanging="567"/>
        <w:jc w:val="both"/>
        <w:rPr>
          <w:rFonts w:ascii="Cambria" w:hAnsi="Cambria"/>
        </w:rPr>
      </w:pPr>
      <w:r w:rsidRPr="00BF2EEB">
        <w:rPr>
          <w:rFonts w:ascii="Cambria" w:hAnsi="Cambria" w:cs="Calibri Light"/>
          <w:bCs/>
          <w:shd w:val="clear" w:color="auto" w:fill="FFFFFF"/>
        </w:rPr>
        <w:t>Wykonawca jest zobowiązany na bieżąco aktualizować harmonogram rzeczowo-finansowy do faktyc</w:t>
      </w:r>
      <w:r w:rsidR="00B752C3" w:rsidRPr="00BF2EEB">
        <w:rPr>
          <w:rFonts w:ascii="Cambria" w:hAnsi="Cambria" w:cs="Calibri Light"/>
          <w:bCs/>
          <w:shd w:val="clear" w:color="auto" w:fill="FFFFFF"/>
        </w:rPr>
        <w:t>znego postępu robót. Ustęp 3 - 7</w:t>
      </w:r>
      <w:r w:rsidRPr="00BF2EEB">
        <w:rPr>
          <w:rFonts w:ascii="Cambria" w:hAnsi="Cambria" w:cs="Calibri Light"/>
          <w:bCs/>
          <w:shd w:val="clear" w:color="auto" w:fill="FFFFFF"/>
        </w:rPr>
        <w:t xml:space="preserve"> niniejszego paragrafu stosuje się odpowiednio do zmiany Harmonogramu. Zmiany Harmonogramu nie stanowią zmiany Umowy o ile nie wpływają na Termin Wykonania.</w:t>
      </w:r>
    </w:p>
    <w:p w14:paraId="03467561" w14:textId="77777777" w:rsidR="00656D65" w:rsidRPr="00BF2EEB" w:rsidRDefault="00656D65">
      <w:pPr>
        <w:pStyle w:val="Nagwek1"/>
        <w:spacing w:after="240"/>
        <w:ind w:left="851" w:hanging="851"/>
        <w:jc w:val="center"/>
        <w:rPr>
          <w:rFonts w:ascii="Cambria" w:hAnsi="Cambria"/>
          <w:sz w:val="22"/>
          <w:szCs w:val="22"/>
        </w:rPr>
      </w:pPr>
      <w:r w:rsidRPr="00BF2EEB">
        <w:rPr>
          <w:rFonts w:ascii="Cambria" w:hAnsi="Cambria" w:cs="Calibri Light"/>
          <w:b/>
          <w:bCs/>
          <w:color w:val="auto"/>
          <w:sz w:val="22"/>
          <w:szCs w:val="22"/>
        </w:rPr>
        <w:t>§ 5</w:t>
      </w:r>
      <w:r w:rsidRPr="00BF2EEB">
        <w:rPr>
          <w:rFonts w:ascii="Cambria" w:hAnsi="Cambria" w:cs="Calibri Light"/>
          <w:b/>
          <w:bCs/>
          <w:smallCaps/>
          <w:color w:val="000000"/>
          <w:sz w:val="22"/>
          <w:szCs w:val="22"/>
          <w:shd w:val="clear" w:color="auto" w:fill="FFFFFF"/>
        </w:rPr>
        <w:t xml:space="preserve"> Obowiązki i uprawnienia Wykonawcy</w:t>
      </w:r>
    </w:p>
    <w:p w14:paraId="4111CC7A" w14:textId="77777777" w:rsidR="00656D65" w:rsidRPr="00BF2EEB" w:rsidRDefault="00656D65">
      <w:pPr>
        <w:pStyle w:val="Akapitzlist1"/>
        <w:numPr>
          <w:ilvl w:val="3"/>
          <w:numId w:val="5"/>
        </w:numPr>
        <w:spacing w:before="120" w:after="120" w:line="276" w:lineRule="auto"/>
        <w:ind w:left="567" w:hanging="567"/>
        <w:rPr>
          <w:rFonts w:ascii="Cambria" w:hAnsi="Cambria"/>
        </w:rPr>
      </w:pPr>
      <w:r w:rsidRPr="00BF2EEB">
        <w:rPr>
          <w:rFonts w:ascii="Cambria" w:hAnsi="Cambria" w:cs="Calibri Light"/>
          <w:bCs/>
          <w:shd w:val="clear" w:color="auto" w:fill="FFFFFF"/>
        </w:rPr>
        <w:t>Do obowiązków Wykonawcy należy w szczególności:</w:t>
      </w:r>
    </w:p>
    <w:p w14:paraId="62DE2DAD" w14:textId="77777777" w:rsidR="00656D65" w:rsidRPr="00BF2EEB" w:rsidRDefault="00656D65" w:rsidP="00B752C3">
      <w:pPr>
        <w:pStyle w:val="Akapitzlist1"/>
        <w:numPr>
          <w:ilvl w:val="0"/>
          <w:numId w:val="6"/>
        </w:numPr>
        <w:spacing w:before="60" w:after="60" w:line="276" w:lineRule="auto"/>
        <w:ind w:left="1134" w:hanging="425"/>
        <w:jc w:val="both"/>
        <w:rPr>
          <w:rFonts w:ascii="Cambria" w:hAnsi="Cambria"/>
        </w:rPr>
      </w:pPr>
      <w:r w:rsidRPr="00BF2EEB">
        <w:rPr>
          <w:rFonts w:ascii="Cambria" w:hAnsi="Cambria" w:cs="Calibri Light"/>
          <w:bCs/>
          <w:shd w:val="clear" w:color="auto" w:fill="FFFFFF"/>
        </w:rPr>
        <w:t>wykonanie robót wchodzących w zakres Przedmiotu Umowy zgodnie z Umową, Dokumentacją Projektową, zasadami wiedzy technicznej, obowiązującymi warunkami technicznymi, przepisami prawa;</w:t>
      </w:r>
    </w:p>
    <w:p w14:paraId="008B3006" w14:textId="77777777" w:rsidR="00656D65" w:rsidRPr="00BF2EEB" w:rsidRDefault="00656D65" w:rsidP="00B752C3">
      <w:pPr>
        <w:pStyle w:val="Akapitzlist1"/>
        <w:numPr>
          <w:ilvl w:val="0"/>
          <w:numId w:val="6"/>
        </w:numPr>
        <w:spacing w:before="60" w:after="60" w:line="276" w:lineRule="auto"/>
        <w:ind w:left="1134" w:hanging="425"/>
        <w:jc w:val="both"/>
        <w:rPr>
          <w:rFonts w:ascii="Cambria" w:hAnsi="Cambria"/>
        </w:rPr>
      </w:pPr>
      <w:r w:rsidRPr="00BF2EEB">
        <w:rPr>
          <w:rFonts w:ascii="Cambria" w:hAnsi="Cambria" w:cs="Calibri Light"/>
          <w:bCs/>
          <w:shd w:val="clear" w:color="auto" w:fill="FFFFFF"/>
        </w:rPr>
        <w:t>protokolarne przejęcie Placu Budowy;</w:t>
      </w:r>
    </w:p>
    <w:p w14:paraId="76BE186A" w14:textId="77777777" w:rsidR="00656D65" w:rsidRPr="00BF2EEB" w:rsidRDefault="00656D65" w:rsidP="00B752C3">
      <w:pPr>
        <w:pStyle w:val="Akapitzlist1"/>
        <w:numPr>
          <w:ilvl w:val="0"/>
          <w:numId w:val="6"/>
        </w:numPr>
        <w:spacing w:before="60" w:after="60" w:line="276" w:lineRule="auto"/>
        <w:ind w:left="1134" w:hanging="425"/>
        <w:jc w:val="both"/>
        <w:rPr>
          <w:rFonts w:ascii="Cambria" w:hAnsi="Cambria"/>
        </w:rPr>
      </w:pPr>
      <w:r w:rsidRPr="00BF2EEB">
        <w:rPr>
          <w:rFonts w:ascii="Cambria" w:hAnsi="Cambria" w:cs="Calibri Light"/>
          <w:bCs/>
          <w:shd w:val="clear" w:color="auto" w:fill="FFFFFF"/>
        </w:rPr>
        <w:t>wykonanie Przedmiotu Umowy przy udziale wykwalifikowanego personelu oraz wyposażenie personelu w sprzęt ochrony osobistej i narzędzia  niezbędne do prawidłowego wykonania Przedmiotu Umowy;</w:t>
      </w:r>
    </w:p>
    <w:p w14:paraId="75BB8A39" w14:textId="77777777" w:rsidR="00656D65" w:rsidRPr="00BF2EEB" w:rsidRDefault="00656D65" w:rsidP="00B752C3">
      <w:pPr>
        <w:pStyle w:val="Akapitzlist1"/>
        <w:numPr>
          <w:ilvl w:val="0"/>
          <w:numId w:val="6"/>
        </w:numPr>
        <w:spacing w:before="60" w:after="60" w:line="276" w:lineRule="auto"/>
        <w:ind w:left="1134" w:hanging="425"/>
        <w:jc w:val="both"/>
        <w:rPr>
          <w:rFonts w:ascii="Cambria" w:hAnsi="Cambria"/>
        </w:rPr>
      </w:pPr>
      <w:r w:rsidRPr="00BF2EEB">
        <w:rPr>
          <w:rFonts w:ascii="Cambria" w:hAnsi="Cambria" w:cs="Calibri Light"/>
          <w:bCs/>
          <w:shd w:val="clear" w:color="auto" w:fill="FFFFFF"/>
        </w:rPr>
        <w:t>na żądanie Zamawiającego przedstawienie kopii dokumentów poświadczających aktualność badań lekarskich i szkoleń BHP wszystkich osób realizujących Przedmiot Umowy;</w:t>
      </w:r>
    </w:p>
    <w:p w14:paraId="36B2B1DB" w14:textId="77777777" w:rsidR="00656D65" w:rsidRPr="00BF2EEB" w:rsidRDefault="00656D65" w:rsidP="00B752C3">
      <w:pPr>
        <w:pStyle w:val="Akapitzlist1"/>
        <w:numPr>
          <w:ilvl w:val="0"/>
          <w:numId w:val="6"/>
        </w:numPr>
        <w:spacing w:before="60" w:after="60" w:line="276" w:lineRule="auto"/>
        <w:ind w:left="1134" w:hanging="425"/>
        <w:jc w:val="both"/>
        <w:rPr>
          <w:rFonts w:ascii="Cambria" w:hAnsi="Cambria"/>
        </w:rPr>
      </w:pPr>
      <w:r w:rsidRPr="00BF2EEB">
        <w:rPr>
          <w:rFonts w:ascii="Cambria" w:hAnsi="Cambria" w:cs="Calibri Light"/>
          <w:bCs/>
          <w:shd w:val="clear" w:color="auto" w:fill="FFFFFF"/>
        </w:rPr>
        <w:lastRenderedPageBreak/>
        <w:t>na żądanie Zamawiającego usunięcie z Placu Budowy osoby z personelu Wykonawcy, które swoim zachowaniem utrudniają realizację Umowy;</w:t>
      </w:r>
    </w:p>
    <w:p w14:paraId="005DEFDC" w14:textId="77777777" w:rsidR="00656D65" w:rsidRPr="00BF2EEB" w:rsidRDefault="00656D65" w:rsidP="00B752C3">
      <w:pPr>
        <w:pStyle w:val="Akapitzlist1"/>
        <w:numPr>
          <w:ilvl w:val="0"/>
          <w:numId w:val="6"/>
        </w:numPr>
        <w:spacing w:before="60" w:after="60" w:line="276" w:lineRule="auto"/>
        <w:ind w:left="1134" w:hanging="425"/>
        <w:jc w:val="both"/>
        <w:rPr>
          <w:rFonts w:ascii="Cambria" w:hAnsi="Cambria"/>
        </w:rPr>
      </w:pPr>
      <w:r w:rsidRPr="00BF2EEB">
        <w:rPr>
          <w:rFonts w:ascii="Cambria" w:hAnsi="Cambria" w:cs="Calibri Light"/>
          <w:bCs/>
          <w:shd w:val="clear" w:color="auto" w:fill="FFFFFF"/>
        </w:rPr>
        <w:t>używania do realizacji Przedmiotu Umowy wyłącznie materiałów zgodnych z przepisami o wyrobach budowlanych zgodnie z wymogami prawa oraz dokumentacją opisującą Przedmiot Umowy;</w:t>
      </w:r>
    </w:p>
    <w:p w14:paraId="2EC78179" w14:textId="77777777" w:rsidR="00656D65" w:rsidRPr="00BF2EEB" w:rsidRDefault="00656D65" w:rsidP="00B752C3">
      <w:pPr>
        <w:pStyle w:val="Akapitzlist1"/>
        <w:numPr>
          <w:ilvl w:val="0"/>
          <w:numId w:val="6"/>
        </w:numPr>
        <w:spacing w:before="60" w:after="60" w:line="276" w:lineRule="auto"/>
        <w:ind w:left="1134" w:hanging="425"/>
        <w:jc w:val="both"/>
        <w:rPr>
          <w:rFonts w:ascii="Cambria" w:hAnsi="Cambria"/>
        </w:rPr>
      </w:pPr>
      <w:r w:rsidRPr="00BF2EEB">
        <w:rPr>
          <w:rFonts w:ascii="Cambria" w:hAnsi="Cambria" w:cs="Calibri Light"/>
          <w:bCs/>
          <w:shd w:val="clear" w:color="auto" w:fill="FFFFFF"/>
        </w:rPr>
        <w:t>korzystania wyłącznie ze sprawnych technicznie maszyn i urządzeń;</w:t>
      </w:r>
    </w:p>
    <w:p w14:paraId="36BEBB6D" w14:textId="52D790A8" w:rsidR="00656D65" w:rsidRPr="00BF2EEB" w:rsidRDefault="00656D65" w:rsidP="00B752C3">
      <w:pPr>
        <w:pStyle w:val="Akapitzlist1"/>
        <w:numPr>
          <w:ilvl w:val="0"/>
          <w:numId w:val="6"/>
        </w:numPr>
        <w:spacing w:before="60" w:after="60" w:line="276" w:lineRule="auto"/>
        <w:ind w:left="1134" w:hanging="425"/>
        <w:jc w:val="both"/>
        <w:rPr>
          <w:rFonts w:ascii="Cambria" w:hAnsi="Cambria"/>
        </w:rPr>
      </w:pPr>
      <w:r w:rsidRPr="00BF2EEB">
        <w:rPr>
          <w:rFonts w:ascii="Cambria" w:hAnsi="Cambria" w:cs="Calibri Light"/>
          <w:bCs/>
          <w:shd w:val="clear" w:color="auto" w:fill="FFFFFF"/>
        </w:rPr>
        <w:t xml:space="preserve">na każde żądanie Zamawiającego </w:t>
      </w:r>
      <w:r w:rsidR="00087E65">
        <w:rPr>
          <w:rFonts w:ascii="Cambria" w:hAnsi="Cambria" w:cs="Calibri Light"/>
          <w:bCs/>
          <w:shd w:val="clear" w:color="auto" w:fill="FFFFFF"/>
        </w:rPr>
        <w:t xml:space="preserve">i w terminie przez niego wyznaczonym, </w:t>
      </w:r>
      <w:r w:rsidRPr="00BF2EEB">
        <w:rPr>
          <w:rFonts w:ascii="Cambria" w:hAnsi="Cambria" w:cs="Calibri Light"/>
          <w:bCs/>
          <w:shd w:val="clear" w:color="auto" w:fill="FFFFFF"/>
        </w:rPr>
        <w:t>przedstawienie wszelkich dokumentów wymaganych dla dopuszczenia do eksploatacji używanych maszyn i urządzeń;</w:t>
      </w:r>
    </w:p>
    <w:p w14:paraId="4E291CDD" w14:textId="77777777" w:rsidR="00656D65" w:rsidRPr="00BF2EEB" w:rsidRDefault="00656D65" w:rsidP="00B752C3">
      <w:pPr>
        <w:pStyle w:val="Akapitzlist1"/>
        <w:numPr>
          <w:ilvl w:val="0"/>
          <w:numId w:val="6"/>
        </w:numPr>
        <w:spacing w:before="60" w:after="60" w:line="276" w:lineRule="auto"/>
        <w:ind w:left="1134" w:hanging="425"/>
        <w:jc w:val="both"/>
        <w:rPr>
          <w:rFonts w:ascii="Cambria" w:hAnsi="Cambria"/>
        </w:rPr>
      </w:pPr>
      <w:r w:rsidRPr="00BF2EEB">
        <w:rPr>
          <w:rFonts w:ascii="Cambria" w:hAnsi="Cambria" w:cs="Calibri Light"/>
          <w:bCs/>
          <w:shd w:val="clear" w:color="auto" w:fill="FFFFFF"/>
        </w:rPr>
        <w:t>realizacja zaleceń i poleceń Zamawiającego;</w:t>
      </w:r>
    </w:p>
    <w:p w14:paraId="1A452314" w14:textId="77777777" w:rsidR="00656D65" w:rsidRPr="00BF2EEB" w:rsidRDefault="00656D65" w:rsidP="00B752C3">
      <w:pPr>
        <w:pStyle w:val="Akapitzlist1"/>
        <w:numPr>
          <w:ilvl w:val="0"/>
          <w:numId w:val="6"/>
        </w:numPr>
        <w:spacing w:before="60" w:after="60" w:line="276" w:lineRule="auto"/>
        <w:ind w:left="1134" w:hanging="425"/>
        <w:jc w:val="both"/>
        <w:rPr>
          <w:rFonts w:ascii="Cambria" w:hAnsi="Cambria"/>
        </w:rPr>
      </w:pPr>
      <w:r w:rsidRPr="00BF2EEB">
        <w:rPr>
          <w:rFonts w:ascii="Cambria" w:hAnsi="Cambria" w:cs="Calibri Light"/>
          <w:bCs/>
          <w:shd w:val="clear" w:color="auto" w:fill="FFFFFF"/>
        </w:rPr>
        <w:t>zgłaszania do odbioru poszczególnych robót, w tym zanikających lub ulegających zakryciu;</w:t>
      </w:r>
    </w:p>
    <w:p w14:paraId="695F731B" w14:textId="2D645D5B" w:rsidR="00656D65" w:rsidRPr="00BF2EEB" w:rsidRDefault="00656D65" w:rsidP="00B752C3">
      <w:pPr>
        <w:pStyle w:val="Akapitzlist1"/>
        <w:numPr>
          <w:ilvl w:val="0"/>
          <w:numId w:val="6"/>
        </w:numPr>
        <w:spacing w:before="60" w:after="60" w:line="276" w:lineRule="auto"/>
        <w:ind w:left="1134" w:hanging="425"/>
        <w:jc w:val="both"/>
        <w:rPr>
          <w:rFonts w:ascii="Cambria" w:hAnsi="Cambria"/>
        </w:rPr>
      </w:pPr>
      <w:r w:rsidRPr="00BF2EEB">
        <w:rPr>
          <w:rFonts w:ascii="Cambria" w:hAnsi="Cambria" w:cs="Calibri Light"/>
          <w:bCs/>
          <w:shd w:val="clear" w:color="auto" w:fill="FFFFFF"/>
        </w:rPr>
        <w:t>przekazania Zamawiającemu wszelkich certyfikatów, deklaracji zgodności, atestów na wbudowane materiały przed ich wbudowaniem, protokołów odbiorów i innych niezbędnych dokumentów</w:t>
      </w:r>
      <w:r w:rsidR="00974D3E">
        <w:rPr>
          <w:rFonts w:ascii="Cambria" w:hAnsi="Cambria" w:cs="Calibri Light"/>
          <w:bCs/>
          <w:shd w:val="clear" w:color="auto" w:fill="FFFFFF"/>
        </w:rPr>
        <w:t>, w terminie co najmniej 5 dni przed ich wbudowaniem.</w:t>
      </w:r>
    </w:p>
    <w:p w14:paraId="0DCFBF88" w14:textId="0542B30C" w:rsidR="00656D65" w:rsidRPr="00BF2EEB" w:rsidRDefault="00656D65" w:rsidP="00B752C3">
      <w:pPr>
        <w:pStyle w:val="Akapitzlist1"/>
        <w:numPr>
          <w:ilvl w:val="0"/>
          <w:numId w:val="6"/>
        </w:numPr>
        <w:spacing w:before="60" w:after="60" w:line="276" w:lineRule="auto"/>
        <w:ind w:left="1134" w:hanging="425"/>
        <w:jc w:val="both"/>
        <w:rPr>
          <w:rFonts w:ascii="Cambria" w:hAnsi="Cambria"/>
        </w:rPr>
      </w:pPr>
      <w:r w:rsidRPr="00BF2EEB">
        <w:rPr>
          <w:rFonts w:ascii="Cambria" w:hAnsi="Cambria" w:cs="Calibri Light"/>
          <w:bCs/>
          <w:shd w:val="clear" w:color="auto" w:fill="FFFFFF"/>
        </w:rPr>
        <w:t xml:space="preserve">skompletowanie i przedstawienie Zamawiającemu dokumentów pozwalających na ocenę prawidłowego wykonania Przedmiot Umowy, a w szczególności: dokumentację powykonawczą, instrukcje obsługi i eksploatacji, dziennik budowy </w:t>
      </w:r>
      <w:r w:rsidR="00974D3E">
        <w:rPr>
          <w:rFonts w:ascii="Cambria" w:hAnsi="Cambria" w:cs="Calibri Light"/>
          <w:bCs/>
          <w:shd w:val="clear" w:color="auto" w:fill="FFFFFF"/>
        </w:rPr>
        <w:t xml:space="preserve">itp. w dniu </w:t>
      </w:r>
      <w:r w:rsidR="009C1E94">
        <w:rPr>
          <w:rFonts w:ascii="Cambria" w:hAnsi="Cambria" w:cs="Calibri Light"/>
          <w:bCs/>
          <w:shd w:val="clear" w:color="auto" w:fill="FFFFFF"/>
        </w:rPr>
        <w:t xml:space="preserve">pisemnego </w:t>
      </w:r>
      <w:r w:rsidR="00974D3E">
        <w:rPr>
          <w:rFonts w:ascii="Cambria" w:hAnsi="Cambria" w:cs="Calibri Light"/>
          <w:bCs/>
          <w:shd w:val="clear" w:color="auto" w:fill="FFFFFF"/>
        </w:rPr>
        <w:t xml:space="preserve">zgłoszenia </w:t>
      </w:r>
      <w:r w:rsidR="009C1E94">
        <w:rPr>
          <w:rFonts w:ascii="Cambria" w:hAnsi="Cambria" w:cs="Calibri Light"/>
          <w:bCs/>
          <w:shd w:val="clear" w:color="auto" w:fill="FFFFFF"/>
        </w:rPr>
        <w:t>gotowości do odbioru.</w:t>
      </w:r>
      <w:r w:rsidRPr="00BF2EEB">
        <w:rPr>
          <w:rFonts w:ascii="Cambria" w:hAnsi="Cambria" w:cs="Calibri Light"/>
          <w:bCs/>
          <w:shd w:val="clear" w:color="auto" w:fill="FFFFFF"/>
        </w:rPr>
        <w:t xml:space="preserve"> </w:t>
      </w:r>
    </w:p>
    <w:p w14:paraId="75F38D62" w14:textId="77777777" w:rsidR="00656D65" w:rsidRPr="00BF2EEB" w:rsidRDefault="00656D65" w:rsidP="00B752C3">
      <w:pPr>
        <w:pStyle w:val="Akapitzlist1"/>
        <w:numPr>
          <w:ilvl w:val="0"/>
          <w:numId w:val="6"/>
        </w:numPr>
        <w:spacing w:before="60" w:after="60" w:line="276" w:lineRule="auto"/>
        <w:ind w:left="1134" w:hanging="425"/>
        <w:jc w:val="both"/>
        <w:rPr>
          <w:rFonts w:ascii="Cambria" w:hAnsi="Cambria"/>
        </w:rPr>
      </w:pPr>
      <w:r w:rsidRPr="00BF2EEB">
        <w:rPr>
          <w:rFonts w:ascii="Cambria" w:hAnsi="Cambria" w:cs="Calibri Light"/>
          <w:bCs/>
          <w:shd w:val="clear" w:color="auto" w:fill="FFFFFF"/>
        </w:rPr>
        <w:t>ubezpieczenia na zasadach opisanych w Umowie;</w:t>
      </w:r>
    </w:p>
    <w:p w14:paraId="1B83E5A9" w14:textId="77777777" w:rsidR="00656D65" w:rsidRPr="00BF2EEB" w:rsidRDefault="00656D65" w:rsidP="00B752C3">
      <w:pPr>
        <w:pStyle w:val="Akapitzlist1"/>
        <w:numPr>
          <w:ilvl w:val="0"/>
          <w:numId w:val="6"/>
        </w:numPr>
        <w:spacing w:before="60" w:after="60" w:line="276" w:lineRule="auto"/>
        <w:ind w:left="1134" w:hanging="425"/>
        <w:jc w:val="both"/>
        <w:rPr>
          <w:rFonts w:ascii="Cambria" w:hAnsi="Cambria"/>
        </w:rPr>
      </w:pPr>
      <w:r w:rsidRPr="00BF2EEB">
        <w:rPr>
          <w:rFonts w:ascii="Cambria" w:hAnsi="Cambria" w:cs="Calibri Light"/>
          <w:bCs/>
          <w:shd w:val="clear" w:color="auto" w:fill="FFFFFF"/>
        </w:rPr>
        <w:t>zabezpieczenia oraz ochrony przed uszkodzeniem, zniszczeniem wykonanych robót do czasu końcowego odbioru przez Zamawiającego;</w:t>
      </w:r>
    </w:p>
    <w:p w14:paraId="2E0E3E04" w14:textId="3F8B875D" w:rsidR="00656D65" w:rsidRPr="00BF2EEB" w:rsidRDefault="00656D65" w:rsidP="00B752C3">
      <w:pPr>
        <w:pStyle w:val="Akapitzlist1"/>
        <w:numPr>
          <w:ilvl w:val="0"/>
          <w:numId w:val="6"/>
        </w:numPr>
        <w:spacing w:before="60" w:after="60" w:line="276" w:lineRule="auto"/>
        <w:ind w:left="1134" w:hanging="425"/>
        <w:jc w:val="both"/>
        <w:rPr>
          <w:rFonts w:ascii="Cambria" w:hAnsi="Cambria"/>
        </w:rPr>
      </w:pPr>
      <w:r w:rsidRPr="00BF2EEB">
        <w:rPr>
          <w:rFonts w:ascii="Cambria" w:hAnsi="Cambria" w:cs="Calibri Light"/>
          <w:bCs/>
          <w:shd w:val="clear" w:color="auto" w:fill="FFFFFF"/>
        </w:rPr>
        <w:t>przestrzegania przepisów prawa budowlanego, bezpieczeństwa i higieny pracy, bezpieczeństwa przeciwpożarowego;</w:t>
      </w:r>
    </w:p>
    <w:p w14:paraId="736DED13" w14:textId="77777777" w:rsidR="00656D65" w:rsidRPr="00BF2EEB" w:rsidRDefault="00656D65" w:rsidP="00B752C3">
      <w:pPr>
        <w:pStyle w:val="Akapitzlist1"/>
        <w:numPr>
          <w:ilvl w:val="0"/>
          <w:numId w:val="6"/>
        </w:numPr>
        <w:spacing w:before="60" w:after="60" w:line="276" w:lineRule="auto"/>
        <w:ind w:left="1134" w:hanging="425"/>
        <w:jc w:val="both"/>
        <w:rPr>
          <w:rFonts w:ascii="Cambria" w:hAnsi="Cambria"/>
        </w:rPr>
      </w:pPr>
      <w:r w:rsidRPr="00BF2EEB">
        <w:rPr>
          <w:rFonts w:ascii="Cambria" w:hAnsi="Cambria" w:cs="Calibri Light"/>
          <w:bCs/>
          <w:shd w:val="clear" w:color="auto" w:fill="FFFFFF"/>
        </w:rPr>
        <w:t>zachowania czystości Placu Budowy i zaplecza budowy;</w:t>
      </w:r>
    </w:p>
    <w:p w14:paraId="5B2CF8FF" w14:textId="77777777" w:rsidR="00656D65" w:rsidRPr="00BF2EEB" w:rsidRDefault="00656D65" w:rsidP="00B752C3">
      <w:pPr>
        <w:pStyle w:val="Akapitzlist1"/>
        <w:numPr>
          <w:ilvl w:val="0"/>
          <w:numId w:val="6"/>
        </w:numPr>
        <w:spacing w:before="60" w:after="60" w:line="276" w:lineRule="auto"/>
        <w:ind w:left="1134" w:hanging="425"/>
        <w:jc w:val="both"/>
        <w:rPr>
          <w:rFonts w:ascii="Cambria" w:hAnsi="Cambria"/>
        </w:rPr>
      </w:pPr>
      <w:r w:rsidRPr="00BF2EEB">
        <w:rPr>
          <w:rFonts w:ascii="Cambria" w:hAnsi="Cambria" w:cs="Calibri Light"/>
          <w:bCs/>
          <w:shd w:val="clear" w:color="auto" w:fill="FFFFFF"/>
        </w:rPr>
        <w:t>zachowania czystości dróg publicznych;</w:t>
      </w:r>
    </w:p>
    <w:p w14:paraId="67593BA8" w14:textId="77777777" w:rsidR="00656D65" w:rsidRPr="00BF2EEB" w:rsidRDefault="00656D65" w:rsidP="00B752C3">
      <w:pPr>
        <w:pStyle w:val="Akapitzlist1"/>
        <w:numPr>
          <w:ilvl w:val="0"/>
          <w:numId w:val="6"/>
        </w:numPr>
        <w:spacing w:before="60" w:after="60" w:line="276" w:lineRule="auto"/>
        <w:ind w:left="1134" w:hanging="425"/>
        <w:jc w:val="both"/>
        <w:rPr>
          <w:rFonts w:ascii="Cambria" w:hAnsi="Cambria"/>
        </w:rPr>
      </w:pPr>
      <w:r w:rsidRPr="00BF2EEB">
        <w:rPr>
          <w:rFonts w:ascii="Cambria" w:hAnsi="Cambria" w:cs="Calibri Light"/>
          <w:bCs/>
          <w:shd w:val="clear" w:color="auto" w:fill="FFFFFF"/>
        </w:rPr>
        <w:t>zapewnienie ochrony środowiska na Placu Budowy oraz w bezpośrednim otoczeniu;</w:t>
      </w:r>
    </w:p>
    <w:p w14:paraId="655280E2" w14:textId="77777777" w:rsidR="00656D65" w:rsidRPr="00BF2EEB" w:rsidRDefault="00656D65" w:rsidP="00B752C3">
      <w:pPr>
        <w:pStyle w:val="Akapitzlist1"/>
        <w:numPr>
          <w:ilvl w:val="0"/>
          <w:numId w:val="6"/>
        </w:numPr>
        <w:spacing w:before="60" w:after="60" w:line="276" w:lineRule="auto"/>
        <w:ind w:left="1134" w:hanging="425"/>
        <w:jc w:val="both"/>
        <w:rPr>
          <w:rFonts w:ascii="Cambria" w:hAnsi="Cambria"/>
        </w:rPr>
      </w:pPr>
      <w:r w:rsidRPr="00BF2EEB">
        <w:rPr>
          <w:rFonts w:ascii="Cambria" w:hAnsi="Cambria" w:cs="Calibri Light"/>
          <w:bCs/>
          <w:shd w:val="clear" w:color="auto" w:fill="FFFFFF"/>
        </w:rPr>
        <w:t>płacenie wynagrodzenia na rzecz Podwykonawców;</w:t>
      </w:r>
    </w:p>
    <w:p w14:paraId="29274AAD" w14:textId="77777777" w:rsidR="00656D65" w:rsidRPr="00BF2EEB" w:rsidRDefault="00656D65" w:rsidP="00B752C3">
      <w:pPr>
        <w:pStyle w:val="Akapitzlist1"/>
        <w:numPr>
          <w:ilvl w:val="0"/>
          <w:numId w:val="6"/>
        </w:numPr>
        <w:spacing w:before="60" w:after="60" w:line="276" w:lineRule="auto"/>
        <w:ind w:left="1134" w:hanging="425"/>
        <w:jc w:val="both"/>
        <w:rPr>
          <w:rFonts w:ascii="Cambria" w:hAnsi="Cambria"/>
        </w:rPr>
      </w:pPr>
      <w:r w:rsidRPr="00BF2EEB">
        <w:rPr>
          <w:rFonts w:ascii="Cambria" w:hAnsi="Cambria" w:cs="Calibri Light"/>
          <w:bCs/>
          <w:shd w:val="clear" w:color="auto" w:fill="FFFFFF"/>
        </w:rPr>
        <w:t>sporządzenia dokumentacji powykonawczej;</w:t>
      </w:r>
    </w:p>
    <w:p w14:paraId="636889E4" w14:textId="3F8055F7" w:rsidR="000916DC" w:rsidRPr="00BF2EEB" w:rsidRDefault="000916DC" w:rsidP="00D8076A">
      <w:pPr>
        <w:pStyle w:val="Akapitzlist1"/>
        <w:numPr>
          <w:ilvl w:val="0"/>
          <w:numId w:val="6"/>
        </w:numPr>
        <w:spacing w:before="60" w:after="60" w:line="276" w:lineRule="auto"/>
        <w:ind w:left="1134" w:hanging="425"/>
        <w:jc w:val="both"/>
        <w:rPr>
          <w:rFonts w:ascii="Cambria" w:hAnsi="Cambria"/>
        </w:rPr>
      </w:pPr>
      <w:r w:rsidRPr="000916DC">
        <w:rPr>
          <w:rFonts w:ascii="Cambria" w:hAnsi="Cambria"/>
        </w:rPr>
        <w:t>zapewnienia obsługi geodezyjnej w zakresie wytyczania, bieżącej inwentaryzacji geodezyjnej elementów robót oraz wykonanie geodezyjnej powykonawczej inwentaryzacji obiektu</w:t>
      </w:r>
      <w:r w:rsidR="009C1E94">
        <w:rPr>
          <w:rFonts w:ascii="Cambria" w:hAnsi="Cambria"/>
        </w:rPr>
        <w:t xml:space="preserve"> i przekazanie jej Zamawiającemu w dniu odbioru</w:t>
      </w:r>
      <w:r w:rsidR="00EF1416">
        <w:rPr>
          <w:rFonts w:ascii="Cambria" w:hAnsi="Cambria"/>
        </w:rPr>
        <w:t>.</w:t>
      </w:r>
    </w:p>
    <w:p w14:paraId="3C7ECEC3" w14:textId="77777777" w:rsidR="00656D65" w:rsidRPr="00BF2EEB" w:rsidRDefault="00656D65">
      <w:pPr>
        <w:pStyle w:val="Akapitzlist1"/>
        <w:numPr>
          <w:ilvl w:val="3"/>
          <w:numId w:val="5"/>
        </w:numPr>
        <w:spacing w:before="120" w:after="120" w:line="276" w:lineRule="auto"/>
        <w:ind w:left="567" w:hanging="567"/>
        <w:jc w:val="both"/>
        <w:rPr>
          <w:rFonts w:ascii="Cambria" w:hAnsi="Cambria"/>
        </w:rPr>
      </w:pPr>
      <w:r w:rsidRPr="00BF2EEB">
        <w:rPr>
          <w:rFonts w:ascii="Cambria" w:hAnsi="Cambria" w:cs="Calibri Light"/>
          <w:bCs/>
          <w:shd w:val="clear" w:color="auto" w:fill="FFFFFF"/>
        </w:rPr>
        <w:t xml:space="preserve">Wykonawca będzie odpowiedzialny za cały sprzęt Wykonawcy. </w:t>
      </w:r>
    </w:p>
    <w:p w14:paraId="67CEEDFF" w14:textId="77777777" w:rsidR="00656D65" w:rsidRPr="00BF2EEB" w:rsidRDefault="00656D65">
      <w:pPr>
        <w:pStyle w:val="Akapitzlist1"/>
        <w:numPr>
          <w:ilvl w:val="3"/>
          <w:numId w:val="5"/>
        </w:numPr>
        <w:spacing w:after="60" w:line="276" w:lineRule="auto"/>
        <w:ind w:left="567" w:hanging="567"/>
        <w:jc w:val="both"/>
        <w:rPr>
          <w:rFonts w:ascii="Cambria" w:hAnsi="Cambria"/>
        </w:rPr>
      </w:pPr>
      <w:r w:rsidRPr="00BF2EEB">
        <w:rPr>
          <w:rFonts w:ascii="Cambria" w:hAnsi="Cambria" w:cs="Calibri Light"/>
          <w:shd w:val="clear" w:color="auto" w:fill="FFFFFF"/>
        </w:rPr>
        <w:t>Wykonawca jest zobowiązany przechowywać i zabezpieczać na własny koszt materiały zgodnie z instrukcjami producentów. Wszelkie koszty z tym związane uważa się za zawarte w Wynagrodzeniu i z tego tytułu Wykonawcy nie należy się żadne dodatkowe wynagrodzenie. Wszelkie materiały należy składować w miejscach przeznaczonych do ich składowania, przy czym niedopuszczalne jest ich składowanie bez zabezpieczenia i niezgodne z zaleceniami producenta lub dostawcy. Zamawiający będzie uprawniony w każdej chwili do skontrolowania, w jaki sposób Wykonawca przechowuje materiały. Składowanie w żaden sposób nie może powodować uszkodzenia lub obniżenia parametrów technicznych materiałów. Zamawiający może żądać zmiany miejsca lub sposobu składowania, jeżeli zostaje stwierdzona możliwość uszkodzenia lub obniżenia parametrów technicznych.</w:t>
      </w:r>
    </w:p>
    <w:p w14:paraId="088D43B4" w14:textId="77777777" w:rsidR="00656D65" w:rsidRPr="00BF2EEB" w:rsidRDefault="00656D65">
      <w:pPr>
        <w:pStyle w:val="Akapitzlist1"/>
        <w:numPr>
          <w:ilvl w:val="3"/>
          <w:numId w:val="5"/>
        </w:numPr>
        <w:spacing w:before="60" w:after="240" w:line="276" w:lineRule="auto"/>
        <w:ind w:left="567" w:hanging="567"/>
        <w:jc w:val="both"/>
        <w:rPr>
          <w:rFonts w:ascii="Cambria" w:hAnsi="Cambria"/>
        </w:rPr>
      </w:pPr>
      <w:r w:rsidRPr="00BF2EEB">
        <w:rPr>
          <w:rFonts w:ascii="Cambria" w:hAnsi="Cambria" w:cs="Calibri Light"/>
          <w:shd w:val="clear" w:color="auto" w:fill="FFFFFF"/>
        </w:rPr>
        <w:t xml:space="preserve">Przedmiot Umowy będzie wykonywany przez Wykonawcę przy pomocy personelu wskazanego w Ofercie i materiałów własnych. </w:t>
      </w:r>
    </w:p>
    <w:p w14:paraId="2E6B11BB" w14:textId="77777777" w:rsidR="001E6F4B" w:rsidRPr="00BF2EEB" w:rsidRDefault="001E6F4B" w:rsidP="001E6F4B">
      <w:pPr>
        <w:pStyle w:val="Akapitzlist1"/>
        <w:spacing w:before="60" w:after="240" w:line="276" w:lineRule="auto"/>
        <w:ind w:left="567"/>
        <w:jc w:val="both"/>
        <w:rPr>
          <w:rFonts w:ascii="Cambria" w:hAnsi="Cambria"/>
        </w:rPr>
      </w:pPr>
    </w:p>
    <w:p w14:paraId="5C93F565" w14:textId="77777777" w:rsidR="00656D65" w:rsidRDefault="00656D65">
      <w:pPr>
        <w:pStyle w:val="Akapitzlist1"/>
        <w:spacing w:before="120" w:after="240" w:line="276" w:lineRule="auto"/>
        <w:ind w:left="0"/>
        <w:jc w:val="center"/>
        <w:rPr>
          <w:rFonts w:ascii="Cambria" w:hAnsi="Cambria" w:cs="Calibri Light"/>
          <w:b/>
          <w:smallCaps/>
          <w:shd w:val="clear" w:color="auto" w:fill="FFFFFF"/>
        </w:rPr>
      </w:pPr>
      <w:r w:rsidRPr="00BF2EEB">
        <w:rPr>
          <w:rFonts w:ascii="Cambria" w:hAnsi="Cambria" w:cs="Calibri Light"/>
          <w:b/>
          <w:shd w:val="clear" w:color="auto" w:fill="FFFFFF"/>
        </w:rPr>
        <w:lastRenderedPageBreak/>
        <w:t>§ 6</w:t>
      </w:r>
      <w:r w:rsidRPr="00BF2EEB">
        <w:rPr>
          <w:rFonts w:ascii="Cambria" w:hAnsi="Cambria" w:cs="Calibri Light"/>
          <w:b/>
          <w:smallCaps/>
          <w:shd w:val="clear" w:color="auto" w:fill="FFFFFF"/>
        </w:rPr>
        <w:t xml:space="preserve"> Obowiązki i uprawnienia Zamawiającego</w:t>
      </w:r>
    </w:p>
    <w:p w14:paraId="333A01F4" w14:textId="77777777" w:rsidR="0029172B" w:rsidRPr="00BF2EEB" w:rsidRDefault="0029172B">
      <w:pPr>
        <w:pStyle w:val="Akapitzlist1"/>
        <w:spacing w:before="120" w:after="240" w:line="276" w:lineRule="auto"/>
        <w:ind w:left="0"/>
        <w:jc w:val="center"/>
        <w:rPr>
          <w:rFonts w:ascii="Cambria" w:hAnsi="Cambria"/>
        </w:rPr>
      </w:pPr>
    </w:p>
    <w:p w14:paraId="5369B472" w14:textId="77777777" w:rsidR="00656D65" w:rsidRPr="00BF2EEB" w:rsidRDefault="00656D65">
      <w:pPr>
        <w:pStyle w:val="Akapitzlist1"/>
        <w:numPr>
          <w:ilvl w:val="0"/>
          <w:numId w:val="7"/>
        </w:numPr>
        <w:spacing w:before="120" w:after="120" w:line="276" w:lineRule="auto"/>
        <w:ind w:left="567" w:hanging="567"/>
        <w:jc w:val="both"/>
        <w:rPr>
          <w:rFonts w:ascii="Cambria" w:hAnsi="Cambria"/>
        </w:rPr>
      </w:pPr>
      <w:r w:rsidRPr="00BF2EEB">
        <w:rPr>
          <w:rFonts w:ascii="Cambria" w:hAnsi="Cambria" w:cs="Calibri Light"/>
          <w:shd w:val="clear" w:color="auto" w:fill="FFFFFF"/>
        </w:rPr>
        <w:t>Poza innymi obowiązkami określonymi w Umowie lub wynikającymi z przepisów prawa, Zamawiający jest obowiązany do:</w:t>
      </w:r>
    </w:p>
    <w:p w14:paraId="193C6C35" w14:textId="66D4C8A2" w:rsidR="00656D65" w:rsidRPr="00BF2EEB" w:rsidRDefault="00656D65">
      <w:pPr>
        <w:pStyle w:val="Akapitzlist1"/>
        <w:numPr>
          <w:ilvl w:val="1"/>
          <w:numId w:val="9"/>
        </w:numPr>
        <w:spacing w:before="120" w:after="120" w:line="276" w:lineRule="auto"/>
        <w:ind w:left="1418" w:hanging="567"/>
        <w:jc w:val="both"/>
        <w:rPr>
          <w:rFonts w:ascii="Cambria" w:hAnsi="Cambria"/>
        </w:rPr>
      </w:pPr>
      <w:r w:rsidRPr="00BF2EEB">
        <w:rPr>
          <w:rFonts w:ascii="Cambria" w:hAnsi="Cambria" w:cs="Calibri Light"/>
          <w:shd w:val="clear" w:color="auto" w:fill="FFFFFF"/>
        </w:rPr>
        <w:t>wprowadzeni</w:t>
      </w:r>
      <w:r w:rsidR="0005321C">
        <w:rPr>
          <w:rFonts w:ascii="Cambria" w:hAnsi="Cambria" w:cs="Calibri Light"/>
          <w:shd w:val="clear" w:color="auto" w:fill="FFFFFF"/>
        </w:rPr>
        <w:t>a</w:t>
      </w:r>
      <w:r w:rsidRPr="00BF2EEB">
        <w:rPr>
          <w:rFonts w:ascii="Cambria" w:hAnsi="Cambria" w:cs="Calibri Light"/>
          <w:shd w:val="clear" w:color="auto" w:fill="FFFFFF"/>
        </w:rPr>
        <w:t xml:space="preserve"> Wykonawcy na Plac Budowy;</w:t>
      </w:r>
    </w:p>
    <w:p w14:paraId="3E0FEB38" w14:textId="77777777" w:rsidR="00656D65" w:rsidRPr="00BF2EEB" w:rsidRDefault="00656D65">
      <w:pPr>
        <w:pStyle w:val="Akapitzlist1"/>
        <w:numPr>
          <w:ilvl w:val="1"/>
          <w:numId w:val="9"/>
        </w:numPr>
        <w:spacing w:before="120" w:after="120" w:line="276" w:lineRule="auto"/>
        <w:ind w:left="1418" w:hanging="567"/>
        <w:jc w:val="both"/>
        <w:rPr>
          <w:rFonts w:ascii="Cambria" w:hAnsi="Cambria"/>
        </w:rPr>
      </w:pPr>
      <w:r w:rsidRPr="00BF2EEB">
        <w:rPr>
          <w:rFonts w:ascii="Cambria" w:hAnsi="Cambria" w:cs="Calibri Light"/>
          <w:shd w:val="clear" w:color="auto" w:fill="FFFFFF"/>
        </w:rPr>
        <w:t>w przypadku, gdy zgodnie z przepisami prawa budowlanego personel Wykonawcy będzie uprawniony do dokonywania wpisów w dzienniku budowy udostępnienia Wykonawcy dziennika budowy;</w:t>
      </w:r>
    </w:p>
    <w:p w14:paraId="03BFA581" w14:textId="77777777" w:rsidR="00656D65" w:rsidRPr="00BF2EEB" w:rsidRDefault="00656D65">
      <w:pPr>
        <w:pStyle w:val="Akapitzlist1"/>
        <w:numPr>
          <w:ilvl w:val="1"/>
          <w:numId w:val="9"/>
        </w:numPr>
        <w:spacing w:before="120" w:after="120" w:line="276" w:lineRule="auto"/>
        <w:ind w:left="1418" w:hanging="567"/>
        <w:jc w:val="both"/>
        <w:rPr>
          <w:rFonts w:ascii="Cambria" w:hAnsi="Cambria"/>
        </w:rPr>
      </w:pPr>
      <w:r w:rsidRPr="00BF2EEB">
        <w:rPr>
          <w:rFonts w:ascii="Cambria" w:hAnsi="Cambria" w:cs="Calibri Light"/>
          <w:shd w:val="clear" w:color="auto" w:fill="FFFFFF"/>
        </w:rPr>
        <w:t>wskazania Wykonawcy powierzchni do składowania materiałów;</w:t>
      </w:r>
    </w:p>
    <w:p w14:paraId="6A3CF763" w14:textId="77777777" w:rsidR="00656D65" w:rsidRPr="00BF2EEB" w:rsidRDefault="00656D65">
      <w:pPr>
        <w:pStyle w:val="Akapitzlist1"/>
        <w:numPr>
          <w:ilvl w:val="1"/>
          <w:numId w:val="9"/>
        </w:numPr>
        <w:spacing w:before="120" w:after="120" w:line="276" w:lineRule="auto"/>
        <w:ind w:left="1418" w:hanging="567"/>
        <w:jc w:val="both"/>
        <w:rPr>
          <w:rFonts w:ascii="Cambria" w:hAnsi="Cambria"/>
        </w:rPr>
      </w:pPr>
      <w:r w:rsidRPr="00BF2EEB">
        <w:rPr>
          <w:rFonts w:ascii="Cambria" w:hAnsi="Cambria" w:cs="Calibri Light"/>
          <w:shd w:val="clear" w:color="auto" w:fill="FFFFFF"/>
        </w:rPr>
        <w:t>dokonywania odbiorów Przedmiotu Umowy w terminach i na zasadach określonych w Umowie;</w:t>
      </w:r>
    </w:p>
    <w:p w14:paraId="3FEB93A4" w14:textId="77777777" w:rsidR="00656D65" w:rsidRPr="00BF2EEB" w:rsidRDefault="00656D65">
      <w:pPr>
        <w:pStyle w:val="Akapitzlist1"/>
        <w:numPr>
          <w:ilvl w:val="1"/>
          <w:numId w:val="9"/>
        </w:numPr>
        <w:spacing w:before="120" w:after="120" w:line="276" w:lineRule="auto"/>
        <w:ind w:left="1418" w:hanging="567"/>
        <w:jc w:val="both"/>
        <w:rPr>
          <w:rFonts w:ascii="Cambria" w:hAnsi="Cambria"/>
        </w:rPr>
      </w:pPr>
      <w:r w:rsidRPr="00BF2EEB">
        <w:rPr>
          <w:rFonts w:ascii="Cambria" w:hAnsi="Cambria" w:cs="Calibri Light"/>
          <w:shd w:val="clear" w:color="auto" w:fill="FFFFFF"/>
        </w:rPr>
        <w:t>zwalniania Zabezpieczenia na zasadach określonych w Umowie;</w:t>
      </w:r>
    </w:p>
    <w:p w14:paraId="4B8BCC06" w14:textId="0C21E47E" w:rsidR="00656D65" w:rsidRPr="00BF2EEB" w:rsidRDefault="00656D65">
      <w:pPr>
        <w:pStyle w:val="Akapitzlist1"/>
        <w:numPr>
          <w:ilvl w:val="1"/>
          <w:numId w:val="9"/>
        </w:numPr>
        <w:spacing w:before="120" w:after="120" w:line="276" w:lineRule="auto"/>
        <w:ind w:left="1418" w:hanging="567"/>
        <w:jc w:val="both"/>
        <w:rPr>
          <w:rFonts w:ascii="Cambria" w:hAnsi="Cambria"/>
        </w:rPr>
      </w:pPr>
      <w:r w:rsidRPr="00BF2EEB">
        <w:rPr>
          <w:rFonts w:ascii="Cambria" w:hAnsi="Cambria" w:cs="Calibri Light"/>
          <w:shd w:val="clear" w:color="auto" w:fill="FFFFFF"/>
        </w:rPr>
        <w:t>zapłaty Wykonawcy wynagrodzenia w terminach wskazanych w Umowie za roboty wykonane zgodnie z postanowieniami Umowy</w:t>
      </w:r>
      <w:r w:rsidR="0005321C">
        <w:rPr>
          <w:rFonts w:ascii="Cambria" w:hAnsi="Cambria" w:cs="Calibri Light"/>
          <w:shd w:val="clear" w:color="auto" w:fill="FFFFFF"/>
        </w:rPr>
        <w:t>.</w:t>
      </w:r>
    </w:p>
    <w:p w14:paraId="4D1EED07" w14:textId="77777777" w:rsidR="00656D65" w:rsidRPr="00BF2EEB" w:rsidRDefault="00656D65">
      <w:pPr>
        <w:pStyle w:val="Akapitzlist1"/>
        <w:numPr>
          <w:ilvl w:val="0"/>
          <w:numId w:val="7"/>
        </w:numPr>
        <w:spacing w:before="120" w:after="120" w:line="276" w:lineRule="auto"/>
        <w:ind w:left="567" w:hanging="567"/>
        <w:jc w:val="both"/>
        <w:rPr>
          <w:rFonts w:ascii="Cambria" w:hAnsi="Cambria"/>
        </w:rPr>
      </w:pPr>
      <w:r w:rsidRPr="00BF2EEB">
        <w:rPr>
          <w:rFonts w:ascii="Cambria" w:hAnsi="Cambria" w:cs="Calibri Light"/>
          <w:shd w:val="clear" w:color="auto" w:fill="FFFFFF"/>
        </w:rPr>
        <w:t>Zamawiający jest uprawniony do:</w:t>
      </w:r>
    </w:p>
    <w:p w14:paraId="36780022" w14:textId="77777777" w:rsidR="00656D65" w:rsidRPr="00BF2EEB" w:rsidRDefault="00656D65">
      <w:pPr>
        <w:pStyle w:val="Akapitzlist1"/>
        <w:numPr>
          <w:ilvl w:val="3"/>
          <w:numId w:val="8"/>
        </w:numPr>
        <w:spacing w:before="120" w:after="120" w:line="276" w:lineRule="auto"/>
        <w:ind w:left="1418" w:hanging="567"/>
        <w:jc w:val="both"/>
        <w:rPr>
          <w:rFonts w:ascii="Cambria" w:hAnsi="Cambria"/>
        </w:rPr>
      </w:pPr>
      <w:r w:rsidRPr="00BF2EEB">
        <w:rPr>
          <w:rFonts w:ascii="Cambria" w:hAnsi="Cambria" w:cs="Calibri Light"/>
          <w:shd w:val="clear" w:color="auto" w:fill="FFFFFF"/>
        </w:rPr>
        <w:t>kontrolowania w każdym momencie prawidłowości wykonywania Przedmiotu Umowy, w tym w szczególności do wglądu do dokumentów Wykonawcy i jego podwykonawców, w tym do dokumentów finansowych związanych z Przedmiotem Umowy, dotyczących usuwania wad i usterek stwierdzonych podczas wykonywania Przedmiotu Umowy;</w:t>
      </w:r>
    </w:p>
    <w:p w14:paraId="34A9E2FB" w14:textId="77777777" w:rsidR="00656D65" w:rsidRPr="00BF2EEB" w:rsidRDefault="00656D65">
      <w:pPr>
        <w:pStyle w:val="Akapitzlist1"/>
        <w:numPr>
          <w:ilvl w:val="3"/>
          <w:numId w:val="8"/>
        </w:numPr>
        <w:spacing w:before="120" w:after="120" w:line="276" w:lineRule="auto"/>
        <w:ind w:left="1418" w:hanging="567"/>
        <w:jc w:val="both"/>
        <w:rPr>
          <w:rFonts w:ascii="Cambria" w:hAnsi="Cambria"/>
        </w:rPr>
      </w:pPr>
      <w:r w:rsidRPr="00BF2EEB">
        <w:rPr>
          <w:rFonts w:ascii="Cambria" w:hAnsi="Cambria" w:cs="Calibri Light"/>
          <w:shd w:val="clear" w:color="auto" w:fill="FFFFFF"/>
        </w:rPr>
        <w:t>żądania usunięcia z Placu Budowy podmiotów lub osób, które w ocenie Zamawiającego nie legitymują się wymaganymi kwalifikacjami lub których obecność jest zbędna z punktu widzenia Przedmiotu Umowy;</w:t>
      </w:r>
    </w:p>
    <w:p w14:paraId="74758DB9" w14:textId="77777777" w:rsidR="00656D65" w:rsidRPr="00BF2EEB" w:rsidRDefault="00656D65" w:rsidP="00D55522">
      <w:pPr>
        <w:pStyle w:val="Akapitzlist1"/>
        <w:numPr>
          <w:ilvl w:val="3"/>
          <w:numId w:val="8"/>
        </w:numPr>
        <w:spacing w:before="60" w:after="60" w:line="276" w:lineRule="auto"/>
        <w:ind w:left="1418" w:hanging="567"/>
        <w:contextualSpacing w:val="0"/>
        <w:jc w:val="both"/>
        <w:rPr>
          <w:rFonts w:ascii="Cambria" w:hAnsi="Cambria"/>
        </w:rPr>
      </w:pPr>
      <w:r w:rsidRPr="00BF2EEB">
        <w:rPr>
          <w:rFonts w:ascii="Cambria" w:hAnsi="Cambria" w:cs="Calibri Light"/>
          <w:shd w:val="clear" w:color="auto" w:fill="FFFFFF"/>
        </w:rPr>
        <w:t xml:space="preserve">wyznaczyć inspektora nadzoru, który będzie sprawował obowiązki i uprawnienia przypisane Zamawiającemu w Umowie („Inspektor”). </w:t>
      </w:r>
    </w:p>
    <w:p w14:paraId="6F94A58B" w14:textId="1A61FB38" w:rsidR="00656D65" w:rsidRPr="00BF2EEB" w:rsidRDefault="00656D65" w:rsidP="00035F09">
      <w:pPr>
        <w:pStyle w:val="Akapitzlist1"/>
        <w:spacing w:before="60" w:after="60" w:line="276" w:lineRule="auto"/>
        <w:ind w:left="1418"/>
        <w:contextualSpacing w:val="0"/>
        <w:jc w:val="both"/>
        <w:rPr>
          <w:rFonts w:ascii="Cambria" w:hAnsi="Cambria"/>
        </w:rPr>
      </w:pPr>
      <w:r w:rsidRPr="00BF2EEB">
        <w:rPr>
          <w:rFonts w:ascii="Cambria" w:hAnsi="Cambria" w:cs="Calibri Light"/>
          <w:shd w:val="clear" w:color="auto" w:fill="FFFFFF"/>
        </w:rPr>
        <w:t>Inspektor nie będzie miał uprawnień do dokonywania zmiany Umowy. Inspektor będzie mógł jednakże zaproponować wprowadzenie poprawek do wszystkich części Umowy (w tym do dokumentacji projektowej wykonanej przez Wykonawcę), które są w jego opinii konieczne lub uzasadnione. Wszelkie poprawki lub zmiany do jakiejkolwiek części Umowy zostaną wprowadzone zgodnie z postanowieniami Umowy dotyczącymi jej zmian. Inspektor nie ma uprawnień do zwalniania Wykonawcy z jego obowiązków, zobowiązań lub odpowiedzialności, które ponosi Wykonawca w świetle postanowień Umowy, ani nie ma uprawnień do odstępowania od realizacji jakichkolwiek części robót bez uprzedniej zgody Zamawiającego.</w:t>
      </w:r>
      <w:r w:rsidRPr="00BF2EEB">
        <w:rPr>
          <w:rFonts w:ascii="Cambria" w:hAnsi="Cambria" w:cs="Calibri Light"/>
          <w:shd w:val="clear" w:color="auto" w:fill="FFFFFF"/>
        </w:rPr>
        <w:tab/>
      </w:r>
      <w:r w:rsidRPr="00BF2EEB">
        <w:rPr>
          <w:rFonts w:ascii="Cambria" w:hAnsi="Cambria" w:cs="Calibri Light"/>
          <w:shd w:val="clear" w:color="auto" w:fill="FFFFFF"/>
        </w:rPr>
        <w:tab/>
      </w:r>
    </w:p>
    <w:p w14:paraId="349FB78A" w14:textId="77777777" w:rsidR="00656D65" w:rsidRPr="00BF2EEB" w:rsidRDefault="00656D65" w:rsidP="00D55522">
      <w:pPr>
        <w:pStyle w:val="Akapitzlist1"/>
        <w:spacing w:before="60" w:after="60" w:line="276" w:lineRule="auto"/>
        <w:ind w:left="1418"/>
        <w:contextualSpacing w:val="0"/>
        <w:jc w:val="both"/>
        <w:rPr>
          <w:rFonts w:ascii="Cambria" w:hAnsi="Cambria"/>
        </w:rPr>
      </w:pPr>
      <w:r w:rsidRPr="00BF2EEB">
        <w:rPr>
          <w:rFonts w:ascii="Cambria" w:hAnsi="Cambria" w:cs="Calibri Light"/>
          <w:shd w:val="clear" w:color="auto" w:fill="FFFFFF"/>
        </w:rPr>
        <w:t>Wykonawca będzie przyjmował polecenia wyłącznie od Zamawiającego lub działającego w jego imieniu Inspektora. Jeżeli jednak polecenie będzie stanowiło zmianę Umowy, to w takiej sytuacji Strony postąpią zgodnie z postanowieniami Umowy dotyczącymi jej zmian.</w:t>
      </w:r>
    </w:p>
    <w:p w14:paraId="6E50EE4A" w14:textId="77777777" w:rsidR="005C6EE7" w:rsidRPr="005C6EE7" w:rsidRDefault="00656D65">
      <w:pPr>
        <w:pStyle w:val="Akapitzlist1"/>
        <w:numPr>
          <w:ilvl w:val="0"/>
          <w:numId w:val="7"/>
        </w:numPr>
        <w:spacing w:before="120" w:after="120" w:line="276" w:lineRule="auto"/>
        <w:ind w:left="567" w:hanging="567"/>
        <w:jc w:val="both"/>
        <w:rPr>
          <w:rFonts w:ascii="Cambria" w:hAnsi="Cambria"/>
        </w:rPr>
      </w:pPr>
      <w:r w:rsidRPr="00BF2EEB">
        <w:rPr>
          <w:rFonts w:ascii="Cambria" w:hAnsi="Cambria" w:cs="Calibri Light"/>
          <w:shd w:val="clear" w:color="auto" w:fill="FFFFFF"/>
        </w:rPr>
        <w:t xml:space="preserve">Zamawiający może wydać Wykonawcy polecenia wykonania koniecznych robót lub usunięcia wad lub usterek. Polecenie Zamawiającego będzie traktowane jako działanie zgodne z Umową. </w:t>
      </w:r>
    </w:p>
    <w:p w14:paraId="31D27FD3" w14:textId="77777777" w:rsidR="005C6EE7" w:rsidRPr="005C6EE7" w:rsidRDefault="00656D65" w:rsidP="005C6EE7">
      <w:pPr>
        <w:pStyle w:val="Akapitzlist1"/>
        <w:numPr>
          <w:ilvl w:val="0"/>
          <w:numId w:val="7"/>
        </w:numPr>
        <w:spacing w:before="120" w:after="120" w:line="276" w:lineRule="auto"/>
        <w:ind w:left="567" w:hanging="567"/>
        <w:jc w:val="both"/>
        <w:rPr>
          <w:rFonts w:ascii="Cambria" w:hAnsi="Cambria" w:cs="Calibri Light"/>
          <w:shd w:val="clear" w:color="auto" w:fill="FFFFFF"/>
        </w:rPr>
      </w:pPr>
      <w:r w:rsidRPr="005C6EE7">
        <w:rPr>
          <w:rFonts w:ascii="Cambria" w:hAnsi="Cambria" w:cs="Calibri Light"/>
          <w:shd w:val="clear" w:color="auto" w:fill="FFFFFF"/>
        </w:rPr>
        <w:t xml:space="preserve">Wykonawca zobowiązuje się zastosować do wszystkich poleceń Zamawiającego o których mowa w ust. 3. W miarę możliwości polecenia powinny mieć formę pisemną. W przypadku wydania przez Zamawiającego ustnego polecenia i otrzymania w terminie 2 dni po wydaniu polecenia, pisemnego potwierdzenia przyjęcia polecenia od Wykonawcy lub nie otrzymania </w:t>
      </w:r>
      <w:r w:rsidRPr="005C6EE7">
        <w:rPr>
          <w:rFonts w:ascii="Cambria" w:hAnsi="Cambria" w:cs="Calibri Light"/>
          <w:shd w:val="clear" w:color="auto" w:fill="FFFFFF"/>
        </w:rPr>
        <w:lastRenderedPageBreak/>
        <w:t>przez Zamawiającego pisemnego odrzucenia polecenia w ciągu 2 dni  po otrzymaniu takiego polecenia, to polecenie Zamawiającego uznaje się za przyjęte do realizacji przez Wykonawcę.</w:t>
      </w:r>
    </w:p>
    <w:p w14:paraId="737E8DB4" w14:textId="77777777" w:rsidR="00656D65" w:rsidRPr="00BF2EEB" w:rsidRDefault="00656D65">
      <w:pPr>
        <w:spacing w:before="240" w:after="240" w:line="276" w:lineRule="auto"/>
        <w:ind w:left="340"/>
        <w:jc w:val="center"/>
        <w:rPr>
          <w:rFonts w:ascii="Cambria" w:hAnsi="Cambria"/>
        </w:rPr>
      </w:pPr>
      <w:r w:rsidRPr="00BF2EEB">
        <w:rPr>
          <w:rFonts w:ascii="Cambria" w:hAnsi="Cambria" w:cs="Calibri Light"/>
          <w:b/>
          <w:shd w:val="clear" w:color="auto" w:fill="FFFFFF"/>
        </w:rPr>
        <w:t xml:space="preserve">§ 7 </w:t>
      </w:r>
      <w:r w:rsidRPr="00BF2EEB">
        <w:rPr>
          <w:rFonts w:ascii="Cambria" w:hAnsi="Cambria" w:cs="Arial"/>
          <w:b/>
          <w:smallCaps/>
        </w:rPr>
        <w:t>Przedstawiciele Stron</w:t>
      </w:r>
    </w:p>
    <w:p w14:paraId="590F1A3D" w14:textId="77777777" w:rsidR="00656D65" w:rsidRPr="00BF2EEB" w:rsidRDefault="00656D65" w:rsidP="00D55522">
      <w:pPr>
        <w:numPr>
          <w:ilvl w:val="0"/>
          <w:numId w:val="10"/>
        </w:numPr>
        <w:tabs>
          <w:tab w:val="clear" w:pos="340"/>
        </w:tabs>
        <w:spacing w:line="276" w:lineRule="auto"/>
        <w:ind w:left="567" w:hanging="567"/>
        <w:jc w:val="both"/>
        <w:rPr>
          <w:rFonts w:ascii="Cambria" w:hAnsi="Cambria"/>
        </w:rPr>
      </w:pPr>
      <w:r w:rsidRPr="00BF2EEB">
        <w:rPr>
          <w:rFonts w:ascii="Cambria" w:hAnsi="Cambria" w:cs="Arial"/>
        </w:rPr>
        <w:t xml:space="preserve">Ze strony Zamawiającego nadzór nad robotami stanowiącymi przedmiot niniejszej umowy pełnić będzie powołany inspektor nadzoru inwestorskiego w </w:t>
      </w:r>
      <w:r w:rsidR="00C80121">
        <w:rPr>
          <w:rFonts w:ascii="Cambria" w:hAnsi="Cambria" w:cs="Arial"/>
        </w:rPr>
        <w:t>osobie Anna Rejman</w:t>
      </w:r>
      <w:r w:rsidRPr="00BF2EEB">
        <w:rPr>
          <w:rFonts w:ascii="Cambria" w:hAnsi="Cambria" w:cs="Arial"/>
        </w:rPr>
        <w:t xml:space="preserve">. </w:t>
      </w:r>
    </w:p>
    <w:p w14:paraId="336E8D13" w14:textId="77777777" w:rsidR="00656D65" w:rsidRPr="00BF2EEB" w:rsidRDefault="00656D65" w:rsidP="00D55522">
      <w:pPr>
        <w:numPr>
          <w:ilvl w:val="0"/>
          <w:numId w:val="10"/>
        </w:numPr>
        <w:tabs>
          <w:tab w:val="clear" w:pos="340"/>
        </w:tabs>
        <w:spacing w:line="276" w:lineRule="auto"/>
        <w:ind w:left="567" w:hanging="567"/>
        <w:jc w:val="both"/>
        <w:rPr>
          <w:rFonts w:ascii="Cambria" w:hAnsi="Cambria"/>
        </w:rPr>
      </w:pPr>
      <w:r w:rsidRPr="00BF2EEB">
        <w:rPr>
          <w:rFonts w:ascii="Cambria" w:hAnsi="Cambria" w:cs="Arial"/>
        </w:rPr>
        <w:t>Wykonawca ustanawia kierownika budowy:</w:t>
      </w:r>
    </w:p>
    <w:p w14:paraId="3326CF7F" w14:textId="77777777" w:rsidR="00656D65" w:rsidRPr="00D933F4" w:rsidRDefault="00CD739E" w:rsidP="00D933F4">
      <w:pPr>
        <w:numPr>
          <w:ilvl w:val="0"/>
          <w:numId w:val="32"/>
        </w:numPr>
        <w:spacing w:line="276" w:lineRule="auto"/>
        <w:ind w:left="993" w:hanging="426"/>
        <w:jc w:val="both"/>
        <w:rPr>
          <w:rFonts w:ascii="Cambria" w:hAnsi="Cambria"/>
        </w:rPr>
      </w:pPr>
      <w:r>
        <w:rPr>
          <w:rFonts w:ascii="Cambria" w:hAnsi="Cambria" w:cs="Arial"/>
        </w:rPr>
        <w:t>kierownik budowy ………………………….</w:t>
      </w:r>
      <w:r w:rsidR="00656D65" w:rsidRPr="00BF2EEB">
        <w:rPr>
          <w:rFonts w:ascii="Cambria" w:hAnsi="Cambria" w:cs="Arial"/>
        </w:rPr>
        <w:t>, po</w:t>
      </w:r>
      <w:r w:rsidR="00AD1563">
        <w:rPr>
          <w:rFonts w:ascii="Cambria" w:hAnsi="Cambria" w:cs="Arial"/>
        </w:rPr>
        <w:t>siadający</w:t>
      </w:r>
      <w:r>
        <w:rPr>
          <w:rFonts w:ascii="Cambria" w:hAnsi="Cambria" w:cs="Arial"/>
        </w:rPr>
        <w:t xml:space="preserve"> uprawnienia nr …………………………</w:t>
      </w:r>
      <w:r w:rsidR="00656D65" w:rsidRPr="00BF2EEB">
        <w:rPr>
          <w:rFonts w:ascii="Cambria" w:hAnsi="Cambria" w:cs="Arial"/>
        </w:rPr>
        <w:t>;</w:t>
      </w:r>
    </w:p>
    <w:p w14:paraId="72F2FA73" w14:textId="77777777" w:rsidR="00656D65" w:rsidRPr="00BF2EEB" w:rsidRDefault="00656D65">
      <w:pPr>
        <w:pStyle w:val="Akapitzlist1"/>
        <w:spacing w:before="240" w:after="240" w:line="276" w:lineRule="auto"/>
        <w:ind w:left="340"/>
        <w:jc w:val="center"/>
        <w:rPr>
          <w:rFonts w:ascii="Cambria" w:hAnsi="Cambria"/>
        </w:rPr>
      </w:pPr>
      <w:r w:rsidRPr="000916DC">
        <w:rPr>
          <w:rFonts w:ascii="Cambria" w:hAnsi="Cambria" w:cs="Calibri Light"/>
          <w:b/>
          <w:shd w:val="clear" w:color="auto" w:fill="FFFFFF"/>
        </w:rPr>
        <w:t xml:space="preserve">§ 8 </w:t>
      </w:r>
      <w:r w:rsidRPr="000916DC">
        <w:rPr>
          <w:rFonts w:ascii="Cambria" w:hAnsi="Cambria" w:cs="Arial"/>
          <w:b/>
          <w:smallCaps/>
        </w:rPr>
        <w:t>Wynagrodzenie</w:t>
      </w:r>
    </w:p>
    <w:p w14:paraId="6E7EFA45" w14:textId="77777777" w:rsidR="00656D65" w:rsidRPr="00BF2EEB" w:rsidRDefault="00656D65" w:rsidP="00636AD1">
      <w:pPr>
        <w:pStyle w:val="Akapitzlist1"/>
        <w:numPr>
          <w:ilvl w:val="1"/>
          <w:numId w:val="10"/>
        </w:numPr>
        <w:tabs>
          <w:tab w:val="clear" w:pos="1440"/>
          <w:tab w:val="num" w:pos="567"/>
        </w:tabs>
        <w:spacing w:line="276" w:lineRule="auto"/>
        <w:ind w:left="567" w:hanging="567"/>
        <w:jc w:val="both"/>
        <w:rPr>
          <w:rFonts w:ascii="Cambria" w:hAnsi="Cambria"/>
        </w:rPr>
      </w:pPr>
      <w:r w:rsidRPr="00BF2EEB">
        <w:rPr>
          <w:rFonts w:ascii="Cambria" w:hAnsi="Cambria" w:cs="Arial"/>
        </w:rPr>
        <w:t>Za wykonanie Przedmiotu Umowy Zamawiający zobowiązuje się zapłacić Wykonawcy wynagrodzenie</w:t>
      </w:r>
      <w:r w:rsidR="00AD1563">
        <w:rPr>
          <w:rFonts w:ascii="Cambria" w:hAnsi="Cambria" w:cs="Arial"/>
        </w:rPr>
        <w:t xml:space="preserve"> kosztorysowe w wysokości </w:t>
      </w:r>
      <w:r w:rsidR="00CD739E">
        <w:rPr>
          <w:rFonts w:ascii="Cambria" w:hAnsi="Cambria" w:cs="Arial"/>
          <w:b/>
        </w:rPr>
        <w:t>……………………..</w:t>
      </w:r>
      <w:r w:rsidRPr="00F84EF1">
        <w:rPr>
          <w:rFonts w:ascii="Cambria" w:hAnsi="Cambria" w:cs="Arial"/>
          <w:b/>
        </w:rPr>
        <w:t xml:space="preserve"> zł brutto</w:t>
      </w:r>
      <w:r w:rsidRPr="00BF2EEB">
        <w:rPr>
          <w:rFonts w:ascii="Cambria" w:hAnsi="Cambria" w:cs="Arial"/>
        </w:rPr>
        <w:t xml:space="preserve"> </w:t>
      </w:r>
      <w:r w:rsidR="00CD739E">
        <w:rPr>
          <w:rFonts w:ascii="Cambria" w:hAnsi="Cambria" w:cs="Arial"/>
          <w:b/>
        </w:rPr>
        <w:t>(słownie: ……………………………… zł ……..</w:t>
      </w:r>
      <w:r w:rsidR="00AD1563" w:rsidRPr="00F84EF1">
        <w:rPr>
          <w:rFonts w:ascii="Cambria" w:hAnsi="Cambria" w:cs="Arial"/>
          <w:b/>
        </w:rPr>
        <w:t xml:space="preserve"> groszy</w:t>
      </w:r>
      <w:r w:rsidRPr="00F84EF1">
        <w:rPr>
          <w:rFonts w:ascii="Cambria" w:hAnsi="Cambria" w:cs="Arial"/>
          <w:b/>
        </w:rPr>
        <w:t>)</w:t>
      </w:r>
      <w:r w:rsidRPr="00BF2EEB">
        <w:rPr>
          <w:rFonts w:ascii="Cambria" w:hAnsi="Cambria" w:cs="Arial"/>
        </w:rPr>
        <w:t>(dalej: „Wynagrodzenie”).</w:t>
      </w:r>
    </w:p>
    <w:p w14:paraId="185429DF" w14:textId="77777777" w:rsidR="00656D65" w:rsidRPr="00BF2EEB" w:rsidRDefault="00656D65" w:rsidP="00636AD1">
      <w:pPr>
        <w:pStyle w:val="Akapitzlist1"/>
        <w:numPr>
          <w:ilvl w:val="1"/>
          <w:numId w:val="10"/>
        </w:numPr>
        <w:tabs>
          <w:tab w:val="clear" w:pos="1440"/>
          <w:tab w:val="num" w:pos="567"/>
        </w:tabs>
        <w:spacing w:line="276" w:lineRule="auto"/>
        <w:ind w:left="567" w:hanging="567"/>
        <w:jc w:val="both"/>
        <w:rPr>
          <w:rFonts w:ascii="Cambria" w:hAnsi="Cambria"/>
        </w:rPr>
      </w:pPr>
      <w:r w:rsidRPr="00BF2EEB">
        <w:rPr>
          <w:rFonts w:ascii="Cambria" w:hAnsi="Cambria" w:cs="Arial"/>
        </w:rPr>
        <w:t>Wynagrodzenie Wykonawcy za wykonanie przedmiotu zamówienia ustalone zostanie jako suma iloczynów ceny jednostkowej (zgodnie z kosztorysem ofertowym) danego asortymentu robót oraz ilości jednostek wykonanych, potwierdzonych przez Inspektora nadzoru.</w:t>
      </w:r>
    </w:p>
    <w:p w14:paraId="6FD70CC7" w14:textId="77777777" w:rsidR="00656D65" w:rsidRPr="009479A3" w:rsidRDefault="00656D65" w:rsidP="00D933F4">
      <w:pPr>
        <w:pStyle w:val="Akapitzlist1"/>
        <w:numPr>
          <w:ilvl w:val="1"/>
          <w:numId w:val="10"/>
        </w:numPr>
        <w:tabs>
          <w:tab w:val="clear" w:pos="1440"/>
          <w:tab w:val="num" w:pos="567"/>
        </w:tabs>
        <w:spacing w:line="276" w:lineRule="auto"/>
        <w:ind w:left="567" w:hanging="567"/>
        <w:jc w:val="both"/>
        <w:rPr>
          <w:rFonts w:ascii="Cambria" w:hAnsi="Cambria"/>
        </w:rPr>
      </w:pPr>
      <w:r w:rsidRPr="009479A3">
        <w:rPr>
          <w:rFonts w:ascii="Cambria" w:hAnsi="Cambria" w:cs="Arial"/>
        </w:rPr>
        <w:t>Ceny jednostkowe nie podlegają waloryzacji w szczególności ze względu na wzrost kosztów produkcji, wahania kursów walutowych, wysokość inflacji, wzrost wskaźników cen w produkcji budowlano-montażowej itp.</w:t>
      </w:r>
    </w:p>
    <w:p w14:paraId="2812140C" w14:textId="77777777" w:rsidR="00656D65" w:rsidRPr="00BF2EEB" w:rsidRDefault="00656D65">
      <w:pPr>
        <w:spacing w:after="240" w:line="276" w:lineRule="auto"/>
        <w:ind w:left="340"/>
        <w:jc w:val="center"/>
        <w:rPr>
          <w:rFonts w:ascii="Cambria" w:hAnsi="Cambria"/>
        </w:rPr>
      </w:pPr>
      <w:r w:rsidRPr="00BF2EEB">
        <w:rPr>
          <w:rFonts w:ascii="Cambria" w:hAnsi="Cambria" w:cs="Calibri Light"/>
          <w:b/>
          <w:shd w:val="clear" w:color="auto" w:fill="FFFFFF"/>
        </w:rPr>
        <w:t xml:space="preserve">§ 9 </w:t>
      </w:r>
      <w:r w:rsidRPr="00BF2EEB">
        <w:rPr>
          <w:rFonts w:ascii="Cambria" w:hAnsi="Cambria" w:cs="Arial"/>
          <w:b/>
          <w:smallCaps/>
        </w:rPr>
        <w:t>warunki płatności</w:t>
      </w:r>
    </w:p>
    <w:p w14:paraId="5897DD9C" w14:textId="66A45557" w:rsidR="00656D65" w:rsidRPr="009479A3" w:rsidRDefault="00656D65" w:rsidP="00636AD1">
      <w:pPr>
        <w:pStyle w:val="Akapitzlist1"/>
        <w:numPr>
          <w:ilvl w:val="3"/>
          <w:numId w:val="10"/>
        </w:numPr>
        <w:tabs>
          <w:tab w:val="clear" w:pos="2880"/>
          <w:tab w:val="num" w:pos="567"/>
        </w:tabs>
        <w:spacing w:line="276" w:lineRule="auto"/>
        <w:ind w:left="567" w:hanging="567"/>
        <w:jc w:val="both"/>
        <w:rPr>
          <w:rFonts w:ascii="Cambria" w:hAnsi="Cambria"/>
        </w:rPr>
      </w:pPr>
      <w:r w:rsidRPr="009479A3">
        <w:rPr>
          <w:rFonts w:ascii="Cambria" w:hAnsi="Cambria" w:cs="Arial"/>
        </w:rPr>
        <w:t>Podstawą do wystawienia przez Wykonawcę</w:t>
      </w:r>
      <w:r w:rsidR="002E6CCE" w:rsidRPr="009479A3">
        <w:rPr>
          <w:rFonts w:ascii="Cambria" w:hAnsi="Cambria" w:cs="Arial"/>
        </w:rPr>
        <w:t xml:space="preserve"> </w:t>
      </w:r>
      <w:r w:rsidRPr="009479A3">
        <w:rPr>
          <w:rFonts w:ascii="Cambria" w:hAnsi="Cambria" w:cs="Arial"/>
        </w:rPr>
        <w:t>faktur</w:t>
      </w:r>
      <w:r w:rsidR="00292C19">
        <w:rPr>
          <w:rFonts w:ascii="Cambria" w:hAnsi="Cambria" w:cs="Arial"/>
        </w:rPr>
        <w:t>y</w:t>
      </w:r>
      <w:r w:rsidRPr="009479A3">
        <w:rPr>
          <w:rFonts w:ascii="Cambria" w:hAnsi="Cambria" w:cs="Arial"/>
        </w:rPr>
        <w:t xml:space="preserve"> częściow</w:t>
      </w:r>
      <w:r w:rsidR="00292C19">
        <w:rPr>
          <w:rFonts w:ascii="Cambria" w:hAnsi="Cambria" w:cs="Arial"/>
        </w:rPr>
        <w:t>ej</w:t>
      </w:r>
      <w:r w:rsidRPr="009479A3">
        <w:rPr>
          <w:rFonts w:ascii="Cambria" w:hAnsi="Cambria" w:cs="Arial"/>
        </w:rPr>
        <w:t xml:space="preserve"> oraz faktury końcowej będą zatwierdzone przez Zamawiającego odpowiednio </w:t>
      </w:r>
      <w:r w:rsidR="00A46B12" w:rsidRPr="009479A3">
        <w:rPr>
          <w:rFonts w:ascii="Cambria" w:hAnsi="Cambria" w:cs="Arial"/>
        </w:rPr>
        <w:t>protok</w:t>
      </w:r>
      <w:r w:rsidR="00292C19">
        <w:rPr>
          <w:rFonts w:ascii="Cambria" w:hAnsi="Cambria" w:cs="Arial"/>
        </w:rPr>
        <w:t>ół</w:t>
      </w:r>
      <w:r w:rsidR="002E6CCE" w:rsidRPr="009479A3">
        <w:rPr>
          <w:rFonts w:ascii="Cambria" w:hAnsi="Cambria" w:cs="Arial"/>
        </w:rPr>
        <w:t xml:space="preserve"> </w:t>
      </w:r>
      <w:r w:rsidRPr="009479A3">
        <w:rPr>
          <w:rFonts w:ascii="Cambria" w:hAnsi="Cambria" w:cs="Arial"/>
        </w:rPr>
        <w:t>odbio</w:t>
      </w:r>
      <w:r w:rsidR="00292C19">
        <w:rPr>
          <w:rFonts w:ascii="Cambria" w:hAnsi="Cambria" w:cs="Arial"/>
        </w:rPr>
        <w:t>ru</w:t>
      </w:r>
      <w:r w:rsidRPr="009479A3">
        <w:rPr>
          <w:rFonts w:ascii="Cambria" w:hAnsi="Cambria" w:cs="Arial"/>
        </w:rPr>
        <w:t xml:space="preserve"> częściow</w:t>
      </w:r>
      <w:r w:rsidR="00292C19">
        <w:rPr>
          <w:rFonts w:ascii="Cambria" w:hAnsi="Cambria" w:cs="Arial"/>
        </w:rPr>
        <w:t>ego</w:t>
      </w:r>
      <w:r w:rsidR="00A46B12" w:rsidRPr="009479A3">
        <w:rPr>
          <w:rFonts w:ascii="Cambria" w:hAnsi="Cambria" w:cs="Arial"/>
        </w:rPr>
        <w:t xml:space="preserve"> </w:t>
      </w:r>
      <w:r w:rsidRPr="009479A3">
        <w:rPr>
          <w:rFonts w:ascii="Cambria" w:hAnsi="Cambria" w:cs="Arial"/>
        </w:rPr>
        <w:t xml:space="preserve">robót oraz protokół </w:t>
      </w:r>
      <w:r w:rsidR="00604D4B" w:rsidRPr="009479A3">
        <w:rPr>
          <w:rFonts w:ascii="Cambria" w:hAnsi="Cambria" w:cs="Arial"/>
        </w:rPr>
        <w:t xml:space="preserve">końcowy </w:t>
      </w:r>
      <w:r w:rsidRPr="009479A3">
        <w:rPr>
          <w:rFonts w:ascii="Cambria" w:hAnsi="Cambria" w:cs="Arial"/>
        </w:rPr>
        <w:t xml:space="preserve">odbioru robót. </w:t>
      </w:r>
    </w:p>
    <w:p w14:paraId="551D8DED" w14:textId="65DB4B3D" w:rsidR="00656D65" w:rsidRPr="009479A3" w:rsidRDefault="00656D65" w:rsidP="00636AD1">
      <w:pPr>
        <w:pStyle w:val="Akapitzlist1"/>
        <w:numPr>
          <w:ilvl w:val="3"/>
          <w:numId w:val="10"/>
        </w:numPr>
        <w:tabs>
          <w:tab w:val="clear" w:pos="2880"/>
          <w:tab w:val="num" w:pos="567"/>
        </w:tabs>
        <w:spacing w:line="276" w:lineRule="auto"/>
        <w:ind w:left="567" w:hanging="567"/>
        <w:jc w:val="both"/>
        <w:rPr>
          <w:rFonts w:ascii="Cambria" w:hAnsi="Cambria"/>
        </w:rPr>
      </w:pPr>
      <w:r w:rsidRPr="009479A3">
        <w:rPr>
          <w:rFonts w:ascii="Cambria" w:hAnsi="Cambria" w:cs="Arial"/>
        </w:rPr>
        <w:t xml:space="preserve">Zamawiający przewiduje następujący sposób rozliczenia: </w:t>
      </w:r>
      <w:r w:rsidR="00E6069D">
        <w:rPr>
          <w:rFonts w:ascii="Cambria" w:hAnsi="Cambria" w:cs="Arial"/>
        </w:rPr>
        <w:t>jedną fakturę</w:t>
      </w:r>
      <w:r w:rsidRPr="009479A3">
        <w:rPr>
          <w:rFonts w:ascii="Cambria" w:hAnsi="Cambria" w:cs="Arial"/>
        </w:rPr>
        <w:t xml:space="preserve"> częściow</w:t>
      </w:r>
      <w:r w:rsidR="00E6069D">
        <w:rPr>
          <w:rFonts w:ascii="Cambria" w:hAnsi="Cambria" w:cs="Arial"/>
        </w:rPr>
        <w:t>ą</w:t>
      </w:r>
      <w:r w:rsidRPr="009479A3">
        <w:rPr>
          <w:rFonts w:ascii="Cambria" w:hAnsi="Cambria" w:cs="Arial"/>
        </w:rPr>
        <w:t>, któr</w:t>
      </w:r>
      <w:r w:rsidR="00E6069D">
        <w:rPr>
          <w:rFonts w:ascii="Cambria" w:hAnsi="Cambria" w:cs="Arial"/>
        </w:rPr>
        <w:t>ej</w:t>
      </w:r>
      <w:r w:rsidRPr="009479A3">
        <w:rPr>
          <w:rFonts w:ascii="Cambria" w:hAnsi="Cambria" w:cs="Arial"/>
        </w:rPr>
        <w:t xml:space="preserve"> podstawą wystawienia </w:t>
      </w:r>
      <w:r w:rsidR="00E6069D">
        <w:rPr>
          <w:rFonts w:ascii="Cambria" w:hAnsi="Cambria" w:cs="Arial"/>
        </w:rPr>
        <w:t>będzie</w:t>
      </w:r>
      <w:r w:rsidR="002E6CCE" w:rsidRPr="009479A3">
        <w:rPr>
          <w:rFonts w:ascii="Cambria" w:hAnsi="Cambria" w:cs="Arial"/>
        </w:rPr>
        <w:t xml:space="preserve"> protok</w:t>
      </w:r>
      <w:r w:rsidR="00E6069D">
        <w:rPr>
          <w:rFonts w:ascii="Cambria" w:hAnsi="Cambria" w:cs="Arial"/>
        </w:rPr>
        <w:t>ół</w:t>
      </w:r>
      <w:r w:rsidR="002E6CCE" w:rsidRPr="009479A3">
        <w:rPr>
          <w:rFonts w:ascii="Cambria" w:hAnsi="Cambria" w:cs="Arial"/>
        </w:rPr>
        <w:t xml:space="preserve"> odbior</w:t>
      </w:r>
      <w:r w:rsidR="00E6069D">
        <w:rPr>
          <w:rFonts w:ascii="Cambria" w:hAnsi="Cambria" w:cs="Arial"/>
        </w:rPr>
        <w:t>u</w:t>
      </w:r>
      <w:r w:rsidR="002E6CCE" w:rsidRPr="009479A3">
        <w:rPr>
          <w:rFonts w:ascii="Cambria" w:hAnsi="Cambria" w:cs="Arial"/>
        </w:rPr>
        <w:t xml:space="preserve"> częściow</w:t>
      </w:r>
      <w:r w:rsidR="00E6069D">
        <w:rPr>
          <w:rFonts w:ascii="Cambria" w:hAnsi="Cambria" w:cs="Arial"/>
        </w:rPr>
        <w:t>ego</w:t>
      </w:r>
      <w:r w:rsidR="002E6CCE" w:rsidRPr="009479A3">
        <w:rPr>
          <w:rFonts w:ascii="Cambria" w:hAnsi="Cambria" w:cs="Arial"/>
        </w:rPr>
        <w:t xml:space="preserve"> </w:t>
      </w:r>
      <w:r w:rsidRPr="009479A3">
        <w:rPr>
          <w:rFonts w:ascii="Cambria" w:hAnsi="Cambria" w:cs="Arial"/>
        </w:rPr>
        <w:t>i faktura końcowa,</w:t>
      </w:r>
      <w:r w:rsidRPr="00BF2EEB">
        <w:rPr>
          <w:rFonts w:ascii="Cambria" w:hAnsi="Cambria" w:cs="Arial"/>
        </w:rPr>
        <w:t xml:space="preserve"> które zostaną wystawione, zgodnie z postanowieniami § 10 ust. 2 lit. b i </w:t>
      </w:r>
      <w:r w:rsidR="00CB4D85">
        <w:rPr>
          <w:rFonts w:ascii="Cambria" w:hAnsi="Cambria" w:cs="Arial"/>
        </w:rPr>
        <w:t>c</w:t>
      </w:r>
      <w:r w:rsidRPr="00BF2EEB">
        <w:rPr>
          <w:rFonts w:ascii="Cambria" w:hAnsi="Cambria" w:cs="Arial"/>
        </w:rPr>
        <w:t xml:space="preserve"> Umowy. </w:t>
      </w:r>
    </w:p>
    <w:p w14:paraId="69DA9848" w14:textId="77777777" w:rsidR="00656D65" w:rsidRPr="00BF2EEB" w:rsidRDefault="00656D65" w:rsidP="00636AD1">
      <w:pPr>
        <w:pStyle w:val="Akapitzlist1"/>
        <w:numPr>
          <w:ilvl w:val="3"/>
          <w:numId w:val="10"/>
        </w:numPr>
        <w:tabs>
          <w:tab w:val="clear" w:pos="2880"/>
          <w:tab w:val="num" w:pos="567"/>
        </w:tabs>
        <w:spacing w:line="276" w:lineRule="auto"/>
        <w:ind w:left="567" w:hanging="567"/>
        <w:jc w:val="both"/>
        <w:rPr>
          <w:rFonts w:ascii="Cambria" w:hAnsi="Cambria"/>
        </w:rPr>
      </w:pPr>
      <w:r w:rsidRPr="00BF2EEB">
        <w:rPr>
          <w:rFonts w:ascii="Cambria" w:hAnsi="Cambria" w:cs="Arial"/>
        </w:rPr>
        <w:t xml:space="preserve">Zapłata Wynagrodzenia Wykonawcy nastąpi w terminie 30 dni, od dnia otrzymania przez Zamawiającego prawidłowo wystawionej faktury wraz dołączonymi dokumentami stanowiącymi zgodnie z Umową podstawę do jej wystawienia oraz pozostałymi dokumentami wymaganymi na podstawie Umowy. </w:t>
      </w:r>
    </w:p>
    <w:p w14:paraId="02110489" w14:textId="77777777" w:rsidR="00656D65" w:rsidRPr="00BF2EEB" w:rsidRDefault="00656D65" w:rsidP="00636AD1">
      <w:pPr>
        <w:pStyle w:val="Akapitzlist1"/>
        <w:numPr>
          <w:ilvl w:val="3"/>
          <w:numId w:val="10"/>
        </w:numPr>
        <w:tabs>
          <w:tab w:val="clear" w:pos="2880"/>
          <w:tab w:val="num" w:pos="567"/>
        </w:tabs>
        <w:spacing w:line="276" w:lineRule="auto"/>
        <w:ind w:left="567" w:hanging="567"/>
        <w:jc w:val="both"/>
        <w:rPr>
          <w:rFonts w:ascii="Cambria" w:hAnsi="Cambria"/>
        </w:rPr>
      </w:pPr>
      <w:r w:rsidRPr="009479A3">
        <w:rPr>
          <w:rFonts w:ascii="Cambria" w:hAnsi="Cambria" w:cs="Arial"/>
        </w:rPr>
        <w:t>W przypadku wykonywania Przedmiotu Umowy przez Wykonawcę przy udziale jego podwykonawców lub dalszych podwykonawców (łącznie: „Podwykonawcy”, a pojedynczo „Podwykonawca”), Wykonawca przedłoży Zamawiającemu do protokołu odbior</w:t>
      </w:r>
      <w:r w:rsidR="005D031A" w:rsidRPr="009479A3">
        <w:rPr>
          <w:rFonts w:ascii="Cambria" w:hAnsi="Cambria" w:cs="Arial"/>
        </w:rPr>
        <w:t>ów</w:t>
      </w:r>
      <w:r w:rsidRPr="009479A3">
        <w:rPr>
          <w:rFonts w:ascii="Cambria" w:hAnsi="Cambria" w:cs="Arial"/>
        </w:rPr>
        <w:t xml:space="preserve"> częściow</w:t>
      </w:r>
      <w:r w:rsidR="005D031A" w:rsidRPr="009479A3">
        <w:rPr>
          <w:rFonts w:ascii="Cambria" w:hAnsi="Cambria" w:cs="Arial"/>
        </w:rPr>
        <w:t>ych</w:t>
      </w:r>
      <w:r w:rsidRPr="009479A3">
        <w:rPr>
          <w:rFonts w:ascii="Cambria" w:hAnsi="Cambria" w:cs="Arial"/>
        </w:rPr>
        <w:t xml:space="preserve"> robót</w:t>
      </w:r>
      <w:r w:rsidRPr="00BF2EEB">
        <w:rPr>
          <w:rFonts w:ascii="Cambria" w:hAnsi="Cambria" w:cs="Arial"/>
        </w:rPr>
        <w:t xml:space="preserve"> oraz do protokołu odbioru końcowego, jak również na każde żądanie Zamawiającego:</w:t>
      </w:r>
    </w:p>
    <w:p w14:paraId="61E7B157" w14:textId="77777777" w:rsidR="00656D65" w:rsidRPr="00BF2EEB" w:rsidRDefault="00656D65">
      <w:pPr>
        <w:pStyle w:val="Akapitzlist1"/>
        <w:numPr>
          <w:ilvl w:val="0"/>
          <w:numId w:val="13"/>
        </w:numPr>
        <w:spacing w:line="276" w:lineRule="auto"/>
        <w:jc w:val="both"/>
        <w:rPr>
          <w:rFonts w:ascii="Cambria" w:hAnsi="Cambria"/>
        </w:rPr>
      </w:pPr>
      <w:r w:rsidRPr="00BF2EEB">
        <w:rPr>
          <w:rFonts w:ascii="Cambria" w:hAnsi="Cambria" w:cs="Arial"/>
        </w:rPr>
        <w:t>oświadczenia w formie pisemnej wszystkich Podwykonawców w sprawie: (i) dokonania przez Wykonawcę zapłaty wymagalnych płatności na rzecz Podwykonawcy za zrealizowany zakres Przedmiotu Umowy, (ii) kwot zafakturowanych przez Podwykonawcę i niewymagalnych oraz (iii) kwot pozostałych do zafakturowania przez Podwykonawcę na Wykonawcę zgodnie z umową łączącą Wykonawcę z Podwykonawcą;</w:t>
      </w:r>
    </w:p>
    <w:p w14:paraId="108B51F1" w14:textId="77777777" w:rsidR="00656D65" w:rsidRPr="00BF2EEB" w:rsidRDefault="00656D65">
      <w:pPr>
        <w:pStyle w:val="Akapitzlist1"/>
        <w:numPr>
          <w:ilvl w:val="0"/>
          <w:numId w:val="13"/>
        </w:numPr>
        <w:spacing w:line="276" w:lineRule="auto"/>
        <w:jc w:val="both"/>
        <w:rPr>
          <w:rFonts w:ascii="Cambria" w:hAnsi="Cambria"/>
        </w:rPr>
      </w:pPr>
      <w:r w:rsidRPr="00BF2EEB">
        <w:rPr>
          <w:rFonts w:ascii="Cambria" w:hAnsi="Cambria" w:cs="Arial"/>
        </w:rPr>
        <w:t>zestawienie w formie pisemnej wystawionych Podwykonawcom faktur;</w:t>
      </w:r>
    </w:p>
    <w:p w14:paraId="4BD35448" w14:textId="77777777" w:rsidR="00656D65" w:rsidRPr="00BF2EEB" w:rsidRDefault="00656D65">
      <w:pPr>
        <w:pStyle w:val="Akapitzlist1"/>
        <w:numPr>
          <w:ilvl w:val="0"/>
          <w:numId w:val="13"/>
        </w:numPr>
        <w:spacing w:line="276" w:lineRule="auto"/>
        <w:jc w:val="both"/>
        <w:rPr>
          <w:rFonts w:ascii="Cambria" w:hAnsi="Cambria"/>
        </w:rPr>
      </w:pPr>
      <w:r w:rsidRPr="00BF2EEB">
        <w:rPr>
          <w:rFonts w:ascii="Cambria" w:hAnsi="Cambria" w:cs="Arial"/>
        </w:rPr>
        <w:lastRenderedPageBreak/>
        <w:t xml:space="preserve">dowody zapłaty wymagalnego wynagrodzenia należnego Podwykonawcom. </w:t>
      </w:r>
    </w:p>
    <w:p w14:paraId="05551DCF" w14:textId="77777777" w:rsidR="00656D65" w:rsidRPr="00BF2EEB" w:rsidRDefault="00656D65" w:rsidP="00636AD1">
      <w:pPr>
        <w:pStyle w:val="Akapitzlist1"/>
        <w:numPr>
          <w:ilvl w:val="3"/>
          <w:numId w:val="10"/>
        </w:numPr>
        <w:tabs>
          <w:tab w:val="clear" w:pos="2880"/>
          <w:tab w:val="num" w:pos="567"/>
        </w:tabs>
        <w:spacing w:line="276" w:lineRule="auto"/>
        <w:ind w:left="567" w:hanging="567"/>
        <w:jc w:val="both"/>
        <w:rPr>
          <w:rFonts w:ascii="Cambria" w:hAnsi="Cambria"/>
        </w:rPr>
      </w:pPr>
      <w:r w:rsidRPr="00BF2EEB">
        <w:rPr>
          <w:rFonts w:ascii="Cambria" w:hAnsi="Cambria" w:cs="Arial"/>
        </w:rPr>
        <w:t xml:space="preserve">W przypadku, gdy Wykonawca nie dostarczy Zamawiającemu któregokolwiek z dokumentów, o których mowa w ust. 4 </w:t>
      </w:r>
      <w:r w:rsidR="00CA7DC5">
        <w:rPr>
          <w:rFonts w:ascii="Cambria" w:hAnsi="Cambria" w:cs="Arial"/>
        </w:rPr>
        <w:t>li</w:t>
      </w:r>
      <w:r w:rsidRPr="00BF2EEB">
        <w:rPr>
          <w:rFonts w:ascii="Cambria" w:hAnsi="Cambria" w:cs="Arial"/>
        </w:rPr>
        <w:t>t</w:t>
      </w:r>
      <w:r w:rsidR="00CA7DC5">
        <w:rPr>
          <w:rFonts w:ascii="Cambria" w:hAnsi="Cambria" w:cs="Arial"/>
        </w:rPr>
        <w:t>.</w:t>
      </w:r>
      <w:r w:rsidRPr="00BF2EEB">
        <w:rPr>
          <w:rFonts w:ascii="Cambria" w:hAnsi="Cambria" w:cs="Arial"/>
        </w:rPr>
        <w:t xml:space="preserve"> a)-c), to w takim przypadku Zamawiający ma prawo wstrzymać się z płatnością w części Wynagrodzenia w kwocie odpowiadającej wynagrodzeniu należnemu Podwykonawcy. </w:t>
      </w:r>
    </w:p>
    <w:p w14:paraId="2D6544E6" w14:textId="433B1D9C" w:rsidR="00656D65" w:rsidRPr="00BF2EEB" w:rsidRDefault="00656D65" w:rsidP="00636AD1">
      <w:pPr>
        <w:pStyle w:val="Akapitzlist1"/>
        <w:numPr>
          <w:ilvl w:val="3"/>
          <w:numId w:val="10"/>
        </w:numPr>
        <w:tabs>
          <w:tab w:val="clear" w:pos="2880"/>
          <w:tab w:val="num" w:pos="567"/>
        </w:tabs>
        <w:spacing w:line="276" w:lineRule="auto"/>
        <w:ind w:left="567" w:hanging="567"/>
        <w:jc w:val="both"/>
        <w:rPr>
          <w:rFonts w:ascii="Cambria" w:hAnsi="Cambria"/>
        </w:rPr>
      </w:pPr>
      <w:r w:rsidRPr="00BF2EEB">
        <w:rPr>
          <w:rFonts w:ascii="Cambria" w:hAnsi="Cambria" w:cs="Arial"/>
        </w:rPr>
        <w:t xml:space="preserve">Wykonawca przy realizacji Umowy zobowiązuje posługiwać się rachunkiem rozliczeniowym o którym mowa w art. 49 ust. 1 pkt 1 ustawy z dnia 29 sierpnia 1997 r.  Prawo Bankowe (tekst jedn.: Dz. U. z </w:t>
      </w:r>
      <w:r w:rsidR="00FD12A8" w:rsidRPr="00BF2EEB">
        <w:rPr>
          <w:rFonts w:ascii="Cambria" w:hAnsi="Cambria" w:cs="Arial"/>
        </w:rPr>
        <w:t>202</w:t>
      </w:r>
      <w:r w:rsidR="001D75FC">
        <w:rPr>
          <w:rFonts w:ascii="Cambria" w:hAnsi="Cambria" w:cs="Arial"/>
        </w:rPr>
        <w:t>1</w:t>
      </w:r>
      <w:r w:rsidRPr="00BF2EEB">
        <w:rPr>
          <w:rFonts w:ascii="Cambria" w:hAnsi="Cambria" w:cs="Arial"/>
        </w:rPr>
        <w:t xml:space="preserve"> r. poz.</w:t>
      </w:r>
      <w:r w:rsidR="008C1D4A">
        <w:rPr>
          <w:rFonts w:ascii="Cambria" w:hAnsi="Cambria" w:cs="Arial"/>
        </w:rPr>
        <w:t xml:space="preserve"> </w:t>
      </w:r>
      <w:r w:rsidR="001D75FC">
        <w:rPr>
          <w:rFonts w:ascii="Cambria" w:hAnsi="Cambria" w:cs="Arial"/>
        </w:rPr>
        <w:t>2439</w:t>
      </w:r>
      <w:r w:rsidRPr="00BF2EEB">
        <w:rPr>
          <w:rFonts w:ascii="Cambria" w:hAnsi="Cambria" w:cs="Arial"/>
        </w:rPr>
        <w:t xml:space="preserve"> z </w:t>
      </w:r>
      <w:proofErr w:type="spellStart"/>
      <w:r w:rsidRPr="00BF2EEB">
        <w:rPr>
          <w:rFonts w:ascii="Cambria" w:hAnsi="Cambria" w:cs="Arial"/>
        </w:rPr>
        <w:t>późn</w:t>
      </w:r>
      <w:proofErr w:type="spellEnd"/>
      <w:r w:rsidRPr="00BF2EEB">
        <w:rPr>
          <w:rFonts w:ascii="Cambria" w:hAnsi="Cambria" w:cs="Arial"/>
        </w:rPr>
        <w:t>. zm.) zawartym w wykazie podmiotów, o którym mowa w art. 96b ust. 1 ustawy z dnia 11 marca 2004 r. o podatku od towarów i usług (tekst jedn.: Dz. U. z 202</w:t>
      </w:r>
      <w:r w:rsidR="008C1D4A">
        <w:rPr>
          <w:rFonts w:ascii="Cambria" w:hAnsi="Cambria" w:cs="Arial"/>
        </w:rPr>
        <w:t>1</w:t>
      </w:r>
      <w:r w:rsidRPr="00BF2EEB">
        <w:rPr>
          <w:rFonts w:ascii="Cambria" w:hAnsi="Cambria" w:cs="Arial"/>
        </w:rPr>
        <w:t xml:space="preserve"> r. poz. </w:t>
      </w:r>
      <w:r w:rsidR="008C1D4A">
        <w:rPr>
          <w:rFonts w:ascii="Cambria" w:hAnsi="Cambria" w:cs="Arial"/>
        </w:rPr>
        <w:t>685</w:t>
      </w:r>
      <w:r w:rsidR="008C1D4A" w:rsidRPr="00BF2EEB">
        <w:rPr>
          <w:rFonts w:ascii="Cambria" w:hAnsi="Cambria" w:cs="Arial"/>
        </w:rPr>
        <w:t xml:space="preserve"> </w:t>
      </w:r>
      <w:r w:rsidRPr="00BF2EEB">
        <w:rPr>
          <w:rFonts w:ascii="Cambria" w:hAnsi="Cambria" w:cs="Arial"/>
        </w:rPr>
        <w:t xml:space="preserve">z </w:t>
      </w:r>
      <w:proofErr w:type="spellStart"/>
      <w:r w:rsidRPr="00BF2EEB">
        <w:rPr>
          <w:rFonts w:ascii="Cambria" w:hAnsi="Cambria" w:cs="Arial"/>
        </w:rPr>
        <w:t>póżn</w:t>
      </w:r>
      <w:proofErr w:type="spellEnd"/>
      <w:r w:rsidRPr="00BF2EEB">
        <w:rPr>
          <w:rFonts w:ascii="Cambria" w:hAnsi="Cambria" w:cs="Arial"/>
        </w:rPr>
        <w:t>. zm.).</w:t>
      </w:r>
    </w:p>
    <w:p w14:paraId="2110F5F6" w14:textId="77777777" w:rsidR="00656D65" w:rsidRPr="00BF2EEB" w:rsidRDefault="00656D65" w:rsidP="00636AD1">
      <w:pPr>
        <w:pStyle w:val="Akapitzlist1"/>
        <w:numPr>
          <w:ilvl w:val="3"/>
          <w:numId w:val="10"/>
        </w:numPr>
        <w:tabs>
          <w:tab w:val="clear" w:pos="2880"/>
          <w:tab w:val="num" w:pos="567"/>
        </w:tabs>
        <w:spacing w:line="276" w:lineRule="auto"/>
        <w:ind w:left="567" w:hanging="567"/>
        <w:jc w:val="both"/>
        <w:rPr>
          <w:rFonts w:ascii="Cambria" w:hAnsi="Cambria"/>
        </w:rPr>
      </w:pPr>
      <w:r w:rsidRPr="00BF2EEB">
        <w:rPr>
          <w:rFonts w:ascii="Cambria" w:hAnsi="Cambria" w:cs="Arial"/>
        </w:rPr>
        <w:t xml:space="preserve">W przypadku gdy Wykonawca wskaże na fakturze numer rachunku bankowego nie widniejący w wykazie podatników, o którym mowa w art. 96b ust. 1 ustawy o podatku od towarów i usług, Zamawiający uprawniony jest do dokonania płatności na rachunek bankowy widniejący w tym wykazie ze skutkiem prawidłowej realizacji zobowiązania Zamawiającego w zakresie płatności wynagrodzenia Wykonawcy.   </w:t>
      </w:r>
    </w:p>
    <w:p w14:paraId="22B8A002" w14:textId="77777777" w:rsidR="00656D65" w:rsidRPr="00BF2EEB" w:rsidRDefault="00656D65" w:rsidP="00636AD1">
      <w:pPr>
        <w:pStyle w:val="Akapitzlist1"/>
        <w:numPr>
          <w:ilvl w:val="3"/>
          <w:numId w:val="10"/>
        </w:numPr>
        <w:tabs>
          <w:tab w:val="clear" w:pos="2880"/>
          <w:tab w:val="num" w:pos="567"/>
        </w:tabs>
        <w:spacing w:line="276" w:lineRule="auto"/>
        <w:ind w:left="567" w:hanging="567"/>
        <w:jc w:val="both"/>
        <w:rPr>
          <w:rFonts w:ascii="Cambria" w:hAnsi="Cambria"/>
        </w:rPr>
      </w:pPr>
      <w:r w:rsidRPr="00BF2EEB">
        <w:rPr>
          <w:rFonts w:ascii="Cambria" w:hAnsi="Cambria" w:cs="Arial"/>
        </w:rPr>
        <w:t>Wykonawca przyjmuje do wiadomości, iż Zamawiający będzie stosował mechanizm podzielonej płatności, o którym mowa w art. 108a ust. 1 ustawy z dnia 11 marca 2004 r. o podatku od towarów i usług.</w:t>
      </w:r>
    </w:p>
    <w:p w14:paraId="1FDF24B3" w14:textId="77777777" w:rsidR="00656D65" w:rsidRPr="00BF2EEB" w:rsidRDefault="00656D65" w:rsidP="00636AD1">
      <w:pPr>
        <w:pStyle w:val="Akapitzlist1"/>
        <w:numPr>
          <w:ilvl w:val="3"/>
          <w:numId w:val="10"/>
        </w:numPr>
        <w:tabs>
          <w:tab w:val="clear" w:pos="2880"/>
          <w:tab w:val="num" w:pos="567"/>
        </w:tabs>
        <w:spacing w:line="276" w:lineRule="auto"/>
        <w:ind w:left="567" w:hanging="567"/>
        <w:jc w:val="both"/>
        <w:rPr>
          <w:rFonts w:ascii="Cambria" w:hAnsi="Cambria"/>
        </w:rPr>
      </w:pPr>
      <w:r w:rsidRPr="00BF2EEB">
        <w:rPr>
          <w:rFonts w:ascii="Cambria" w:hAnsi="Cambria" w:cs="Arial"/>
        </w:rPr>
        <w:t xml:space="preserve">Za datę zapłaty jakiejkolwiek części Wynagrodzenia przyjmuje się każdorazowo datę obciążenia rachunku Zamawiającego. </w:t>
      </w:r>
    </w:p>
    <w:p w14:paraId="4E8FB4CD" w14:textId="77777777" w:rsidR="00656D65" w:rsidRPr="00BF2EEB" w:rsidRDefault="00656D65" w:rsidP="00636AD1">
      <w:pPr>
        <w:pStyle w:val="Akapitzlist1"/>
        <w:numPr>
          <w:ilvl w:val="3"/>
          <w:numId w:val="10"/>
        </w:numPr>
        <w:tabs>
          <w:tab w:val="clear" w:pos="2880"/>
          <w:tab w:val="num" w:pos="567"/>
        </w:tabs>
        <w:spacing w:line="276" w:lineRule="auto"/>
        <w:ind w:left="567" w:hanging="567"/>
        <w:jc w:val="both"/>
        <w:rPr>
          <w:rFonts w:ascii="Cambria" w:hAnsi="Cambria"/>
        </w:rPr>
      </w:pPr>
      <w:r w:rsidRPr="00BF2EEB">
        <w:rPr>
          <w:rFonts w:ascii="Cambria" w:hAnsi="Cambria" w:cs="Arial"/>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w:t>
      </w:r>
      <w:r w:rsidR="00822F13">
        <w:rPr>
          <w:rFonts w:ascii="Cambria" w:hAnsi="Cambria" w:cs="Arial"/>
          <w:sz w:val="21"/>
          <w:szCs w:val="21"/>
        </w:rPr>
        <w:t>(</w:t>
      </w:r>
      <w:proofErr w:type="spellStart"/>
      <w:r w:rsidR="00822F13">
        <w:rPr>
          <w:rFonts w:ascii="Cambria" w:hAnsi="Cambria" w:cs="Arial"/>
          <w:sz w:val="21"/>
          <w:szCs w:val="21"/>
        </w:rPr>
        <w:t>t.j</w:t>
      </w:r>
      <w:proofErr w:type="spellEnd"/>
      <w:r w:rsidR="00822F13">
        <w:rPr>
          <w:rFonts w:ascii="Cambria" w:hAnsi="Cambria" w:cs="Arial"/>
          <w:sz w:val="21"/>
          <w:szCs w:val="21"/>
        </w:rPr>
        <w:t xml:space="preserve">. </w:t>
      </w:r>
      <w:r w:rsidRPr="00BF2EEB">
        <w:rPr>
          <w:rFonts w:ascii="Cambria" w:hAnsi="Cambria" w:cs="Arial"/>
        </w:rPr>
        <w:t xml:space="preserve">Dz. U. </w:t>
      </w:r>
      <w:r w:rsidR="00FD12A8" w:rsidRPr="00BF2EEB">
        <w:rPr>
          <w:rFonts w:ascii="Cambria" w:hAnsi="Cambria" w:cs="Arial"/>
        </w:rPr>
        <w:t>2020</w:t>
      </w:r>
      <w:r w:rsidR="008C1D4A">
        <w:rPr>
          <w:rFonts w:ascii="Cambria" w:hAnsi="Cambria" w:cs="Arial"/>
        </w:rPr>
        <w:t xml:space="preserve"> </w:t>
      </w:r>
      <w:r w:rsidR="00FD12A8" w:rsidRPr="00BF2EEB">
        <w:rPr>
          <w:rFonts w:ascii="Cambria" w:hAnsi="Cambria" w:cs="Arial"/>
        </w:rPr>
        <w:t>r.</w:t>
      </w:r>
      <w:r w:rsidR="008C1D4A">
        <w:rPr>
          <w:rFonts w:ascii="Cambria" w:hAnsi="Cambria" w:cs="Arial"/>
        </w:rPr>
        <w:t xml:space="preserve"> </w:t>
      </w:r>
      <w:r w:rsidRPr="00BF2EEB">
        <w:rPr>
          <w:rFonts w:ascii="Cambria" w:hAnsi="Cambria" w:cs="Arial"/>
        </w:rPr>
        <w:t xml:space="preserve">poz. </w:t>
      </w:r>
      <w:r w:rsidR="00FD12A8" w:rsidRPr="00BF2EEB">
        <w:rPr>
          <w:rFonts w:ascii="Cambria" w:hAnsi="Cambria" w:cs="Arial"/>
        </w:rPr>
        <w:t>1666</w:t>
      </w:r>
      <w:r w:rsidRPr="00BF2EEB">
        <w:rPr>
          <w:rFonts w:ascii="Cambria" w:hAnsi="Cambria" w:cs="Arial"/>
        </w:rPr>
        <w:t xml:space="preserve">, „Ustawa o Fakturowaniu”). </w:t>
      </w:r>
    </w:p>
    <w:p w14:paraId="7A180B23" w14:textId="77777777" w:rsidR="00656D65" w:rsidRPr="00BF2EEB" w:rsidRDefault="00656D65" w:rsidP="00636AD1">
      <w:pPr>
        <w:pStyle w:val="Akapitzlist1"/>
        <w:numPr>
          <w:ilvl w:val="3"/>
          <w:numId w:val="10"/>
        </w:numPr>
        <w:tabs>
          <w:tab w:val="clear" w:pos="2880"/>
          <w:tab w:val="num" w:pos="567"/>
        </w:tabs>
        <w:spacing w:line="276" w:lineRule="auto"/>
        <w:ind w:left="567" w:hanging="567"/>
        <w:jc w:val="both"/>
        <w:rPr>
          <w:rFonts w:ascii="Cambria" w:hAnsi="Cambria"/>
        </w:rPr>
      </w:pPr>
      <w:r w:rsidRPr="00BF2EEB">
        <w:rPr>
          <w:rFonts w:ascii="Cambria" w:hAnsi="Cambria" w:cs="Arial"/>
        </w:rPr>
        <w:t xml:space="preserve">W przypadku wystawienia faktury, o której mowa w ustępie poprzednim, Wykonawca jest obowiązany do wysłania jej do Zamawiającego za pośrednictwem Platformy Elektronicznego Fakturowania („PEF”). Wystawiona przez Wykonawcę ustrukturyzowana faktura elektroniczna winna zawierać elementy, o których mowa w art. 6 Ustawy o Fakturowaniu, a nadto faktura ta, lub załącznik do niej musi zawierać numer Umowy i zamówienia, których dotyczy. </w:t>
      </w:r>
    </w:p>
    <w:p w14:paraId="077048C9" w14:textId="77777777" w:rsidR="00656D65" w:rsidRPr="0029172B" w:rsidRDefault="00656D65" w:rsidP="00636AD1">
      <w:pPr>
        <w:pStyle w:val="Akapitzlist1"/>
        <w:numPr>
          <w:ilvl w:val="3"/>
          <w:numId w:val="10"/>
        </w:numPr>
        <w:tabs>
          <w:tab w:val="clear" w:pos="2880"/>
          <w:tab w:val="num" w:pos="567"/>
        </w:tabs>
        <w:spacing w:line="276" w:lineRule="auto"/>
        <w:ind w:left="567" w:hanging="567"/>
        <w:jc w:val="both"/>
        <w:rPr>
          <w:rFonts w:ascii="Cambria" w:hAnsi="Cambria"/>
        </w:rPr>
      </w:pPr>
      <w:r w:rsidRPr="0029172B">
        <w:rPr>
          <w:rFonts w:ascii="Cambria" w:hAnsi="Cambria" w:cs="Arial"/>
        </w:rPr>
        <w:t xml:space="preserve">Ustrukturyzowaną fakturę elektroniczną należy wysyłać na następujący adres Zamawiającego: na Platformie Elektronicznego Fakturowania: </w:t>
      </w:r>
      <w:hyperlink r:id="rId8" w:history="1">
        <w:r w:rsidR="0029172B" w:rsidRPr="0029172B">
          <w:rPr>
            <w:rStyle w:val="Hipercze"/>
            <w:rFonts w:ascii="Cambria" w:hAnsi="Cambria" w:cs="Arial"/>
            <w:color w:val="auto"/>
          </w:rPr>
          <w:t>drawsko@szczecinek.lasy.gov.pl</w:t>
        </w:r>
      </w:hyperlink>
      <w:r w:rsidR="0029172B" w:rsidRPr="0029172B">
        <w:rPr>
          <w:rFonts w:ascii="Cambria" w:hAnsi="Cambria" w:cs="Arial"/>
        </w:rPr>
        <w:t xml:space="preserve"> (jeżeli dotyczy)</w:t>
      </w:r>
      <w:r w:rsidR="00620258">
        <w:rPr>
          <w:rFonts w:ascii="Cambria" w:hAnsi="Cambria" w:cs="Arial"/>
        </w:rPr>
        <w:t>.</w:t>
      </w:r>
    </w:p>
    <w:p w14:paraId="79A4FF4A" w14:textId="77777777" w:rsidR="00656D65" w:rsidRPr="00BF2EEB" w:rsidRDefault="00656D65" w:rsidP="00636AD1">
      <w:pPr>
        <w:pStyle w:val="Akapitzlist1"/>
        <w:numPr>
          <w:ilvl w:val="3"/>
          <w:numId w:val="10"/>
        </w:numPr>
        <w:tabs>
          <w:tab w:val="clear" w:pos="2880"/>
          <w:tab w:val="num" w:pos="567"/>
        </w:tabs>
        <w:spacing w:line="276" w:lineRule="auto"/>
        <w:ind w:left="567" w:hanging="567"/>
        <w:jc w:val="both"/>
        <w:rPr>
          <w:rFonts w:ascii="Cambria" w:hAnsi="Cambria"/>
        </w:rPr>
      </w:pPr>
      <w:r w:rsidRPr="00BF2EEB">
        <w:rPr>
          <w:rFonts w:ascii="Cambria" w:hAnsi="Cambria" w:cs="Arial"/>
        </w:rPr>
        <w:t>Za moment doręczenia ustrukturyzowanej faktury elektronicznej uznawać się będzie chwilę wprowadzenia prawidłowo wystawionej faktury, zawierającej wszystkie elementy, o których mowa w ust. powyżej, do konta Zamawiającego na PEF, w sposób umożliwiający Zamawiającemu zapoznanie się z jej treścią.</w:t>
      </w:r>
    </w:p>
    <w:p w14:paraId="49E2A388" w14:textId="77777777" w:rsidR="00656D65" w:rsidRPr="00BF2EEB" w:rsidRDefault="00656D65" w:rsidP="00636AD1">
      <w:pPr>
        <w:pStyle w:val="Akapitzlist1"/>
        <w:numPr>
          <w:ilvl w:val="3"/>
          <w:numId w:val="10"/>
        </w:numPr>
        <w:tabs>
          <w:tab w:val="clear" w:pos="2880"/>
          <w:tab w:val="num" w:pos="567"/>
        </w:tabs>
        <w:spacing w:line="276" w:lineRule="auto"/>
        <w:ind w:left="567" w:hanging="567"/>
        <w:jc w:val="both"/>
        <w:rPr>
          <w:rFonts w:ascii="Cambria" w:hAnsi="Cambria"/>
        </w:rPr>
      </w:pPr>
      <w:r w:rsidRPr="00BF2EEB">
        <w:rPr>
          <w:rFonts w:ascii="Cambria" w:hAnsi="Cambria" w:cs="Arial"/>
        </w:rPr>
        <w:t xml:space="preserve">Zamawiający ma prawo potrącić wszelkie swoje wierzytelności z jakimikolwiek wierzytelnościami Wykonawcy. Wszystkie wierzytelności Zamawiającego, w tym wierzytelności przyszłe będą mogły być potrącone na zasadzie potrącenia umownego niezależnie od ich wymagalności. Uprawnienie do dokonania potrącenie umownego nie ogranicza prawa do potrącenia ustawowego. </w:t>
      </w:r>
    </w:p>
    <w:p w14:paraId="16A876BE" w14:textId="77777777" w:rsidR="00784075" w:rsidRPr="00CD739E" w:rsidRDefault="00656D65" w:rsidP="00CD739E">
      <w:pPr>
        <w:pStyle w:val="Akapitzlist1"/>
        <w:numPr>
          <w:ilvl w:val="3"/>
          <w:numId w:val="10"/>
        </w:numPr>
        <w:tabs>
          <w:tab w:val="clear" w:pos="2880"/>
          <w:tab w:val="num" w:pos="567"/>
        </w:tabs>
        <w:spacing w:line="276" w:lineRule="auto"/>
        <w:ind w:left="567" w:hanging="567"/>
        <w:jc w:val="both"/>
        <w:rPr>
          <w:rFonts w:ascii="Cambria" w:hAnsi="Cambria"/>
        </w:rPr>
      </w:pPr>
      <w:r w:rsidRPr="00BF2EEB">
        <w:rPr>
          <w:rFonts w:ascii="Cambria" w:hAnsi="Cambria" w:cs="Arial"/>
        </w:rPr>
        <w:t xml:space="preserve">Wykonawca nie może przelewać jakichkolwiek należności wynikających z Umowy na rzecz innego podmiotu, bez uprzedniej zgody Zamawiającego w tym zakresie wyrażonej w formie pisemnej pod rygorem nieważności. </w:t>
      </w:r>
    </w:p>
    <w:p w14:paraId="57E024CC" w14:textId="77777777" w:rsidR="00C80121" w:rsidRPr="00BF2EEB" w:rsidRDefault="00C80121" w:rsidP="009479A3">
      <w:pPr>
        <w:spacing w:line="276" w:lineRule="auto"/>
        <w:ind w:left="567" w:hanging="567"/>
        <w:jc w:val="both"/>
      </w:pPr>
    </w:p>
    <w:p w14:paraId="4CF094C7" w14:textId="77777777" w:rsidR="00656D65" w:rsidRPr="00BF2EEB" w:rsidRDefault="00656D65">
      <w:pPr>
        <w:spacing w:before="120" w:after="240" w:line="276" w:lineRule="auto"/>
        <w:jc w:val="center"/>
        <w:rPr>
          <w:rFonts w:ascii="Cambria" w:hAnsi="Cambria"/>
        </w:rPr>
      </w:pPr>
      <w:r w:rsidRPr="00BF2EEB">
        <w:rPr>
          <w:rFonts w:ascii="Cambria" w:hAnsi="Cambria" w:cs="Calibri Light"/>
          <w:b/>
          <w:shd w:val="clear" w:color="auto" w:fill="FFFFFF"/>
        </w:rPr>
        <w:lastRenderedPageBreak/>
        <w:t xml:space="preserve">§ 10 </w:t>
      </w:r>
      <w:r w:rsidRPr="00BF2EEB">
        <w:rPr>
          <w:rFonts w:ascii="Cambria" w:hAnsi="Cambria" w:cs="Calibri Light"/>
          <w:b/>
          <w:smallCaps/>
          <w:shd w:val="clear" w:color="auto" w:fill="FFFFFF"/>
        </w:rPr>
        <w:t>Odbiory robót</w:t>
      </w:r>
    </w:p>
    <w:p w14:paraId="44887AFF" w14:textId="77777777" w:rsidR="00656D65" w:rsidRPr="00BF2EEB" w:rsidRDefault="00656D65" w:rsidP="00636AD1">
      <w:pPr>
        <w:pStyle w:val="Akapitzlist1"/>
        <w:numPr>
          <w:ilvl w:val="6"/>
          <w:numId w:val="10"/>
        </w:numPr>
        <w:tabs>
          <w:tab w:val="clear" w:pos="5040"/>
          <w:tab w:val="num" w:pos="567"/>
        </w:tabs>
        <w:spacing w:before="120" w:after="120" w:line="276" w:lineRule="auto"/>
        <w:ind w:left="567" w:hanging="567"/>
        <w:jc w:val="both"/>
        <w:rPr>
          <w:rFonts w:ascii="Cambria" w:hAnsi="Cambria"/>
        </w:rPr>
      </w:pPr>
      <w:r w:rsidRPr="00BF2EEB">
        <w:rPr>
          <w:rFonts w:ascii="Cambria" w:hAnsi="Cambria" w:cs="Calibri Light"/>
          <w:shd w:val="clear" w:color="auto" w:fill="FFFFFF"/>
        </w:rPr>
        <w:t xml:space="preserve">Przedmiot Umowy podlegać będzie </w:t>
      </w:r>
      <w:r w:rsidR="0044335A">
        <w:rPr>
          <w:rFonts w:ascii="Cambria" w:hAnsi="Cambria" w:cs="Calibri Light"/>
          <w:shd w:val="clear" w:color="auto" w:fill="FFFFFF"/>
        </w:rPr>
        <w:t>jednemu odbiorowi</w:t>
      </w:r>
      <w:r w:rsidR="00242E80" w:rsidRPr="00BF2EEB">
        <w:rPr>
          <w:rFonts w:ascii="Cambria" w:hAnsi="Cambria" w:cs="Calibri Light"/>
          <w:shd w:val="clear" w:color="auto" w:fill="FFFFFF"/>
        </w:rPr>
        <w:t xml:space="preserve"> częściow</w:t>
      </w:r>
      <w:r w:rsidR="0044335A">
        <w:rPr>
          <w:rFonts w:ascii="Cambria" w:hAnsi="Cambria" w:cs="Calibri Light"/>
          <w:shd w:val="clear" w:color="auto" w:fill="FFFFFF"/>
        </w:rPr>
        <w:t>emu</w:t>
      </w:r>
      <w:r w:rsidR="00242E80" w:rsidRPr="00BF2EEB">
        <w:rPr>
          <w:rFonts w:ascii="Cambria" w:hAnsi="Cambria" w:cs="Calibri Light"/>
          <w:shd w:val="clear" w:color="auto" w:fill="FFFFFF"/>
        </w:rPr>
        <w:t xml:space="preserve"> </w:t>
      </w:r>
      <w:r w:rsidRPr="00BF2EEB">
        <w:rPr>
          <w:rFonts w:ascii="Cambria" w:hAnsi="Cambria" w:cs="Calibri Light"/>
          <w:shd w:val="clear" w:color="auto" w:fill="FFFFFF"/>
        </w:rPr>
        <w:t>i odbiorowi końcowemu.</w:t>
      </w:r>
    </w:p>
    <w:p w14:paraId="42E36745" w14:textId="2AC9B2F5" w:rsidR="00656D65" w:rsidRPr="00BF2EEB" w:rsidRDefault="00656D65" w:rsidP="00636AD1">
      <w:pPr>
        <w:pStyle w:val="Akapitzlist1"/>
        <w:numPr>
          <w:ilvl w:val="6"/>
          <w:numId w:val="10"/>
        </w:numPr>
        <w:tabs>
          <w:tab w:val="clear" w:pos="5040"/>
          <w:tab w:val="num" w:pos="567"/>
        </w:tabs>
        <w:spacing w:before="120" w:after="120" w:line="276" w:lineRule="auto"/>
        <w:ind w:left="567" w:hanging="567"/>
        <w:jc w:val="both"/>
        <w:rPr>
          <w:rFonts w:ascii="Cambria" w:hAnsi="Cambria"/>
        </w:rPr>
      </w:pPr>
      <w:r w:rsidRPr="00BF2EEB">
        <w:rPr>
          <w:rFonts w:ascii="Cambria" w:hAnsi="Cambria" w:cs="Calibri Light"/>
          <w:shd w:val="clear" w:color="auto" w:fill="FFFFFF"/>
        </w:rPr>
        <w:t>W trakcie odbioru Zamawiający zweryfikuje, czy roboty zostały wykonane przez Wykonawcę zgodnie z wymogami techni</w:t>
      </w:r>
      <w:r w:rsidR="00E64ACD">
        <w:rPr>
          <w:rFonts w:ascii="Cambria" w:hAnsi="Cambria" w:cs="Calibri Light"/>
          <w:shd w:val="clear" w:color="auto" w:fill="FFFFFF"/>
        </w:rPr>
        <w:t>cznymi, dokumentacją projektową</w:t>
      </w:r>
      <w:r w:rsidR="001C2458">
        <w:rPr>
          <w:rFonts w:ascii="Cambria" w:hAnsi="Cambria" w:cs="Calibri Light"/>
          <w:shd w:val="clear" w:color="auto" w:fill="FFFFFF"/>
        </w:rPr>
        <w:t xml:space="preserve"> </w:t>
      </w:r>
      <w:r w:rsidRPr="00BF2EEB">
        <w:rPr>
          <w:rFonts w:ascii="Cambria" w:hAnsi="Cambria" w:cs="Calibri Light"/>
          <w:shd w:val="clear" w:color="auto" w:fill="FFFFFF"/>
        </w:rPr>
        <w:t xml:space="preserve">i obowiązującym prawem. Odbiory Przedmiotu Umowy oraz rozliczenia będą dokonywane na następujących zasadach: </w:t>
      </w:r>
    </w:p>
    <w:p w14:paraId="28FDABB8" w14:textId="77777777" w:rsidR="00656D65" w:rsidRPr="00BF2EEB" w:rsidRDefault="00656D65">
      <w:pPr>
        <w:pStyle w:val="Akapitzlist1"/>
        <w:numPr>
          <w:ilvl w:val="1"/>
          <w:numId w:val="14"/>
        </w:numPr>
        <w:spacing w:before="120" w:after="120" w:line="276" w:lineRule="auto"/>
        <w:jc w:val="both"/>
        <w:rPr>
          <w:rFonts w:ascii="Cambria" w:hAnsi="Cambria"/>
        </w:rPr>
      </w:pPr>
      <w:r w:rsidRPr="00BF2EEB">
        <w:rPr>
          <w:rFonts w:ascii="Cambria" w:hAnsi="Cambria" w:cs="Calibri Light"/>
          <w:shd w:val="clear" w:color="auto" w:fill="FFFFFF"/>
        </w:rPr>
        <w:t>Odbioru robót zanikających i ulegających zakryciu dokonuje Zamawiający na wniosek Wykonawcy, w postaci wpisu w dzienniku budowy zgłoszony na co najmniej 3 dni przed planowanym zakryciem robót;</w:t>
      </w:r>
    </w:p>
    <w:p w14:paraId="26B169AB" w14:textId="7EC4CD61" w:rsidR="00656D65" w:rsidRPr="009479A3" w:rsidRDefault="003A259D" w:rsidP="003A259D">
      <w:pPr>
        <w:pStyle w:val="Akapitzlist1"/>
        <w:numPr>
          <w:ilvl w:val="1"/>
          <w:numId w:val="14"/>
        </w:numPr>
        <w:spacing w:before="120" w:after="120" w:line="276" w:lineRule="auto"/>
        <w:jc w:val="both"/>
        <w:rPr>
          <w:rFonts w:ascii="Cambria" w:hAnsi="Cambria" w:cs="Calibri Light"/>
          <w:shd w:val="clear" w:color="auto" w:fill="FFFFFF"/>
        </w:rPr>
      </w:pPr>
      <w:r w:rsidRPr="003A259D">
        <w:rPr>
          <w:rFonts w:ascii="Cambria" w:hAnsi="Cambria" w:cs="Calibri Light"/>
          <w:shd w:val="clear" w:color="auto" w:fill="FFFFFF"/>
        </w:rPr>
        <w:t>Odbi</w:t>
      </w:r>
      <w:r>
        <w:rPr>
          <w:rFonts w:ascii="Cambria" w:hAnsi="Cambria" w:cs="Calibri Light"/>
          <w:shd w:val="clear" w:color="auto" w:fill="FFFFFF"/>
        </w:rPr>
        <w:t>ór częściowy dokon</w:t>
      </w:r>
      <w:r w:rsidR="008F6C97">
        <w:rPr>
          <w:rFonts w:ascii="Cambria" w:hAnsi="Cambria" w:cs="Calibri Light"/>
          <w:shd w:val="clear" w:color="auto" w:fill="FFFFFF"/>
        </w:rPr>
        <w:t>a</w:t>
      </w:r>
      <w:r>
        <w:rPr>
          <w:rFonts w:ascii="Cambria" w:hAnsi="Cambria" w:cs="Calibri Light"/>
          <w:shd w:val="clear" w:color="auto" w:fill="FFFFFF"/>
        </w:rPr>
        <w:t>ny</w:t>
      </w:r>
      <w:r w:rsidRPr="003A259D">
        <w:rPr>
          <w:rFonts w:ascii="Cambria" w:hAnsi="Cambria" w:cs="Calibri Light"/>
          <w:shd w:val="clear" w:color="auto" w:fill="FFFFFF"/>
        </w:rPr>
        <w:t xml:space="preserve"> </w:t>
      </w:r>
      <w:r>
        <w:rPr>
          <w:rFonts w:ascii="Cambria" w:hAnsi="Cambria" w:cs="Calibri Light"/>
          <w:shd w:val="clear" w:color="auto" w:fill="FFFFFF"/>
        </w:rPr>
        <w:t>zostanie</w:t>
      </w:r>
      <w:r w:rsidR="00292C19">
        <w:rPr>
          <w:rFonts w:ascii="Cambria" w:hAnsi="Cambria" w:cs="Calibri Light"/>
          <w:shd w:val="clear" w:color="auto" w:fill="FFFFFF"/>
        </w:rPr>
        <w:t xml:space="preserve"> po wykonaniu podbudowy drogi</w:t>
      </w:r>
      <w:r w:rsidRPr="003A259D">
        <w:rPr>
          <w:rFonts w:ascii="Cambria" w:hAnsi="Cambria" w:cs="Calibri Light"/>
          <w:shd w:val="clear" w:color="auto" w:fill="FFFFFF"/>
        </w:rPr>
        <w:t xml:space="preserve"> w celu </w:t>
      </w:r>
      <w:ins w:id="15" w:author="Aleksandra Pściuk" w:date="2022-04-26T08:04:00Z">
        <w:r w:rsidR="00496E5B">
          <w:rPr>
            <w:rFonts w:ascii="Cambria" w:hAnsi="Cambria" w:cs="Calibri Light"/>
            <w:shd w:val="clear" w:color="auto" w:fill="FFFFFF"/>
          </w:rPr>
          <w:t>prze</w:t>
        </w:r>
      </w:ins>
      <w:r w:rsidRPr="003A259D">
        <w:rPr>
          <w:rFonts w:ascii="Cambria" w:hAnsi="Cambria" w:cs="Calibri Light"/>
          <w:shd w:val="clear" w:color="auto" w:fill="FFFFFF"/>
        </w:rPr>
        <w:t xml:space="preserve">prowadzenia </w:t>
      </w:r>
      <w:r>
        <w:rPr>
          <w:rFonts w:ascii="Cambria" w:hAnsi="Cambria" w:cs="Calibri Light"/>
          <w:shd w:val="clear" w:color="auto" w:fill="FFFFFF"/>
        </w:rPr>
        <w:t xml:space="preserve">rozliczenia </w:t>
      </w:r>
      <w:r w:rsidRPr="003A259D">
        <w:rPr>
          <w:rFonts w:ascii="Cambria" w:hAnsi="Cambria" w:cs="Calibri Light"/>
          <w:shd w:val="clear" w:color="auto" w:fill="FFFFFF"/>
        </w:rPr>
        <w:t>częściow</w:t>
      </w:r>
      <w:r>
        <w:rPr>
          <w:rFonts w:ascii="Cambria" w:hAnsi="Cambria" w:cs="Calibri Light"/>
          <w:shd w:val="clear" w:color="auto" w:fill="FFFFFF"/>
        </w:rPr>
        <w:t>ego</w:t>
      </w:r>
      <w:r w:rsidR="001B5BC9">
        <w:rPr>
          <w:rFonts w:ascii="Cambria" w:hAnsi="Cambria" w:cs="Calibri Light"/>
          <w:shd w:val="clear" w:color="auto" w:fill="FFFFFF"/>
        </w:rPr>
        <w:t xml:space="preserve">. </w:t>
      </w:r>
      <w:r w:rsidRPr="003A259D">
        <w:rPr>
          <w:rFonts w:ascii="Cambria" w:hAnsi="Cambria" w:cs="Calibri Light"/>
          <w:shd w:val="clear" w:color="auto" w:fill="FFFFFF"/>
        </w:rPr>
        <w:t>Wykonawc</w:t>
      </w:r>
      <w:r w:rsidR="001B5BC9">
        <w:rPr>
          <w:rFonts w:ascii="Cambria" w:hAnsi="Cambria" w:cs="Calibri Light"/>
          <w:shd w:val="clear" w:color="auto" w:fill="FFFFFF"/>
        </w:rPr>
        <w:t>a składa</w:t>
      </w:r>
      <w:r w:rsidRPr="003A259D">
        <w:rPr>
          <w:rFonts w:ascii="Cambria" w:hAnsi="Cambria" w:cs="Calibri Light"/>
          <w:shd w:val="clear" w:color="auto" w:fill="FFFFFF"/>
        </w:rPr>
        <w:t xml:space="preserve"> pisemne zawiadomienia o gotowości do odbioru częściowego wykonanych robót. Dokonanie odbioru częściowego nie ma skutków </w:t>
      </w:r>
      <w:r w:rsidRPr="009479A3">
        <w:rPr>
          <w:rFonts w:ascii="Cambria" w:hAnsi="Cambria" w:cs="Calibri Light"/>
          <w:shd w:val="clear" w:color="auto" w:fill="FFFFFF"/>
        </w:rPr>
        <w:t>pokwitowania w rozumieniu Kodeksu cywilnego</w:t>
      </w:r>
      <w:r w:rsidR="00122025">
        <w:rPr>
          <w:rFonts w:ascii="Cambria" w:hAnsi="Cambria" w:cs="Calibri Light"/>
          <w:shd w:val="clear" w:color="auto" w:fill="FFFFFF"/>
        </w:rPr>
        <w:t>.</w:t>
      </w:r>
      <w:r w:rsidRPr="009479A3">
        <w:rPr>
          <w:rFonts w:ascii="Cambria" w:hAnsi="Cambria" w:cs="Calibri Light"/>
          <w:shd w:val="clear" w:color="auto" w:fill="FFFFFF"/>
        </w:rPr>
        <w:t xml:space="preserve"> </w:t>
      </w:r>
      <w:r w:rsidR="00656D65" w:rsidRPr="009479A3">
        <w:rPr>
          <w:rFonts w:ascii="Cambria" w:hAnsi="Cambria" w:cs="Calibri Light"/>
          <w:shd w:val="clear" w:color="auto" w:fill="FFFFFF"/>
        </w:rPr>
        <w:t xml:space="preserve">W trakcie realizacji Przedmiotu Umowy przewiduje się </w:t>
      </w:r>
      <w:r w:rsidR="00CB4D85">
        <w:rPr>
          <w:rFonts w:ascii="Cambria" w:hAnsi="Cambria" w:cs="Calibri Light"/>
          <w:shd w:val="clear" w:color="auto" w:fill="FFFFFF"/>
        </w:rPr>
        <w:t>jeden</w:t>
      </w:r>
      <w:r w:rsidR="00964938" w:rsidRPr="009479A3">
        <w:rPr>
          <w:rFonts w:ascii="Cambria" w:hAnsi="Cambria" w:cs="Calibri Light"/>
          <w:shd w:val="clear" w:color="auto" w:fill="FFFFFF"/>
        </w:rPr>
        <w:t xml:space="preserve"> </w:t>
      </w:r>
      <w:r w:rsidR="00656D65" w:rsidRPr="009479A3">
        <w:rPr>
          <w:rFonts w:ascii="Cambria" w:hAnsi="Cambria" w:cs="Calibri Light"/>
          <w:shd w:val="clear" w:color="auto" w:fill="FFFFFF"/>
        </w:rPr>
        <w:t>odbi</w:t>
      </w:r>
      <w:r w:rsidR="00CB4D85">
        <w:rPr>
          <w:rFonts w:ascii="Cambria" w:hAnsi="Cambria" w:cs="Calibri Light"/>
          <w:shd w:val="clear" w:color="auto" w:fill="FFFFFF"/>
        </w:rPr>
        <w:t>ór</w:t>
      </w:r>
      <w:r w:rsidR="00656D65" w:rsidRPr="009479A3">
        <w:rPr>
          <w:rFonts w:ascii="Cambria" w:hAnsi="Cambria" w:cs="Calibri Light"/>
          <w:shd w:val="clear" w:color="auto" w:fill="FFFFFF"/>
        </w:rPr>
        <w:t xml:space="preserve"> częściow</w:t>
      </w:r>
      <w:r w:rsidR="00CB4D85">
        <w:rPr>
          <w:rFonts w:ascii="Cambria" w:hAnsi="Cambria" w:cs="Calibri Light"/>
          <w:shd w:val="clear" w:color="auto" w:fill="FFFFFF"/>
        </w:rPr>
        <w:t>y</w:t>
      </w:r>
      <w:r w:rsidR="004E1EA7" w:rsidRPr="009479A3">
        <w:rPr>
          <w:rFonts w:ascii="Cambria" w:hAnsi="Cambria" w:cs="Calibri Light"/>
          <w:shd w:val="clear" w:color="auto" w:fill="FFFFFF"/>
        </w:rPr>
        <w:t xml:space="preserve"> zgodnie</w:t>
      </w:r>
      <w:r w:rsidR="00E64ACD">
        <w:rPr>
          <w:rFonts w:ascii="Cambria" w:hAnsi="Cambria" w:cs="Calibri Light"/>
          <w:shd w:val="clear" w:color="auto" w:fill="FFFFFF"/>
        </w:rPr>
        <w:t xml:space="preserve"> </w:t>
      </w:r>
      <w:r w:rsidR="004E1EA7" w:rsidRPr="009479A3">
        <w:rPr>
          <w:rFonts w:ascii="Cambria" w:hAnsi="Cambria" w:cs="Calibri Light"/>
          <w:shd w:val="clear" w:color="auto" w:fill="FFFFFF"/>
        </w:rPr>
        <w:t xml:space="preserve">z </w:t>
      </w:r>
      <w:r w:rsidR="00A464C1" w:rsidRPr="009479A3">
        <w:rPr>
          <w:rFonts w:ascii="Cambria" w:hAnsi="Cambria" w:cs="Calibri Light"/>
          <w:shd w:val="clear" w:color="auto" w:fill="FFFFFF"/>
        </w:rPr>
        <w:t>H</w:t>
      </w:r>
      <w:r w:rsidR="004E1EA7" w:rsidRPr="009479A3">
        <w:rPr>
          <w:rFonts w:ascii="Cambria" w:hAnsi="Cambria" w:cs="Calibri Light"/>
          <w:shd w:val="clear" w:color="auto" w:fill="FFFFFF"/>
        </w:rPr>
        <w:t>armonogramem</w:t>
      </w:r>
      <w:r w:rsidR="00656D65" w:rsidRPr="009479A3">
        <w:rPr>
          <w:rFonts w:ascii="Cambria" w:hAnsi="Cambria" w:cs="Calibri Light"/>
          <w:shd w:val="clear" w:color="auto" w:fill="FFFFFF"/>
        </w:rPr>
        <w:t>.</w:t>
      </w:r>
    </w:p>
    <w:p w14:paraId="7F2F84F5" w14:textId="77777777" w:rsidR="00656D65" w:rsidRPr="00BF2EEB" w:rsidRDefault="00656D65">
      <w:pPr>
        <w:pStyle w:val="Akapitzlist1"/>
        <w:numPr>
          <w:ilvl w:val="1"/>
          <w:numId w:val="14"/>
        </w:numPr>
        <w:spacing w:before="120" w:after="120" w:line="276" w:lineRule="auto"/>
        <w:jc w:val="both"/>
        <w:rPr>
          <w:rFonts w:ascii="Cambria" w:hAnsi="Cambria"/>
        </w:rPr>
      </w:pPr>
      <w:r w:rsidRPr="00BF2EEB">
        <w:rPr>
          <w:rFonts w:ascii="Cambria" w:hAnsi="Cambria" w:cs="Calibri Light"/>
          <w:shd w:val="clear" w:color="auto" w:fill="FFFFFF"/>
        </w:rPr>
        <w:t>Odbiór końcowy zostanie dokonany po całkowitym zakończeniu wszystkich robót składających się na Przedmiot Umowy i złożeniu przez Wykonawcę pisemnego zawiadomienia o gotowości do odbioru końcowego. Wykonawca zgłosi zakończone roboty do odbioru końcowego po ich całkowitym wykonaniu, po spełnieniu wszystkich czynności przewidzianych w Umowie i przepisach obowiązującego prawa.</w:t>
      </w:r>
    </w:p>
    <w:p w14:paraId="5D0CA1EA" w14:textId="77777777" w:rsidR="00656D65" w:rsidRPr="00BF2EEB" w:rsidRDefault="00656D65" w:rsidP="00636AD1">
      <w:pPr>
        <w:pStyle w:val="Akapitzlist1"/>
        <w:numPr>
          <w:ilvl w:val="6"/>
          <w:numId w:val="10"/>
        </w:numPr>
        <w:tabs>
          <w:tab w:val="clear" w:pos="5040"/>
          <w:tab w:val="num" w:pos="567"/>
        </w:tabs>
        <w:spacing w:before="120" w:after="120" w:line="276" w:lineRule="auto"/>
        <w:ind w:left="567" w:hanging="567"/>
        <w:jc w:val="both"/>
        <w:rPr>
          <w:rFonts w:ascii="Cambria" w:hAnsi="Cambria"/>
        </w:rPr>
      </w:pPr>
      <w:r w:rsidRPr="00BF2EEB">
        <w:rPr>
          <w:rFonts w:ascii="Cambria" w:hAnsi="Cambria" w:cs="Calibri Light"/>
          <w:shd w:val="clear" w:color="auto" w:fill="FFFFFF"/>
        </w:rPr>
        <w:t xml:space="preserve">Wykonawca nie ma prawa do zakrycia robót zanikających lub ulegających zakryciu bez przeprowadzenia odbioru przez Zamawiającego. </w:t>
      </w:r>
    </w:p>
    <w:p w14:paraId="48AC7209" w14:textId="77777777" w:rsidR="00656D65" w:rsidRPr="00BF2EEB" w:rsidRDefault="00656D65" w:rsidP="00636AD1">
      <w:pPr>
        <w:pStyle w:val="Akapitzlist1"/>
        <w:numPr>
          <w:ilvl w:val="6"/>
          <w:numId w:val="10"/>
        </w:numPr>
        <w:tabs>
          <w:tab w:val="clear" w:pos="5040"/>
          <w:tab w:val="num" w:pos="567"/>
        </w:tabs>
        <w:spacing w:before="120" w:after="120" w:line="276" w:lineRule="auto"/>
        <w:ind w:left="567" w:hanging="567"/>
        <w:jc w:val="both"/>
        <w:rPr>
          <w:rFonts w:ascii="Cambria" w:hAnsi="Cambria"/>
        </w:rPr>
      </w:pPr>
      <w:r w:rsidRPr="00BF2EEB">
        <w:rPr>
          <w:rFonts w:ascii="Cambria" w:hAnsi="Cambria" w:cs="Calibri Light"/>
          <w:shd w:val="clear" w:color="auto" w:fill="FFFFFF"/>
        </w:rPr>
        <w:t>Wykonawca nie może kontynuować realizacji robót bez dokonania odbioru robót zanikających lub ulegających zakryciu bez przeprowadzenia odbioru przez Zamawiającego. W przypadku, gdy Wykonawca zakryje roboty bez dokonania odbioru przez Zamawiającego, to wówczas na wezwanie Zamawiającego, Wykonawca będzie zobowiązany odkryć te roboty na własny koszt w celu dokonania odbioru.</w:t>
      </w:r>
    </w:p>
    <w:p w14:paraId="1A9FAFEB" w14:textId="01359EEA" w:rsidR="00656D65" w:rsidRPr="00BF2EEB" w:rsidRDefault="00656D65" w:rsidP="00636AD1">
      <w:pPr>
        <w:pStyle w:val="Akapitzlist1"/>
        <w:numPr>
          <w:ilvl w:val="6"/>
          <w:numId w:val="10"/>
        </w:numPr>
        <w:tabs>
          <w:tab w:val="clear" w:pos="5040"/>
          <w:tab w:val="num" w:pos="567"/>
        </w:tabs>
        <w:spacing w:before="120" w:after="120" w:line="276" w:lineRule="auto"/>
        <w:ind w:left="567" w:hanging="567"/>
        <w:jc w:val="both"/>
        <w:rPr>
          <w:rFonts w:ascii="Cambria" w:hAnsi="Cambria"/>
        </w:rPr>
      </w:pPr>
      <w:r w:rsidRPr="00BF2EEB">
        <w:rPr>
          <w:rFonts w:ascii="Cambria" w:hAnsi="Cambria" w:cs="Calibri Light"/>
          <w:shd w:val="clear" w:color="auto" w:fill="FFFFFF"/>
        </w:rPr>
        <w:t>Wykonawca powinien zgłosić Zamawiającemu pisemnie gotowość do odbioru. Wraz ze zgłoszeniem Wykonawca zobowiązany jest przedłożyć Zamawiającemu komplet dokumentów</w:t>
      </w:r>
      <w:r w:rsidR="00D220B0">
        <w:rPr>
          <w:rFonts w:ascii="Cambria" w:hAnsi="Cambria" w:cs="Calibri Light"/>
          <w:shd w:val="clear" w:color="auto" w:fill="FFFFFF"/>
        </w:rPr>
        <w:t xml:space="preserve"> (certyfikaty, deklaracje zgodności, atesty na wbudowane materiały, dokumentację powykonawczą, dziennik budowy)</w:t>
      </w:r>
      <w:r w:rsidRPr="00BF2EEB">
        <w:rPr>
          <w:rFonts w:ascii="Cambria" w:hAnsi="Cambria" w:cs="Calibri Light"/>
          <w:shd w:val="clear" w:color="auto" w:fill="FFFFFF"/>
        </w:rPr>
        <w:t xml:space="preserve"> pozwalających na weryfikację i ocenę prawidłowości przedmiotu odbioru. </w:t>
      </w:r>
    </w:p>
    <w:p w14:paraId="7B2C8C61" w14:textId="77777777" w:rsidR="00656D65" w:rsidRPr="00BF2EEB" w:rsidRDefault="00656D65" w:rsidP="00636AD1">
      <w:pPr>
        <w:pStyle w:val="Akapitzlist1"/>
        <w:numPr>
          <w:ilvl w:val="6"/>
          <w:numId w:val="10"/>
        </w:numPr>
        <w:tabs>
          <w:tab w:val="clear" w:pos="5040"/>
          <w:tab w:val="num" w:pos="567"/>
        </w:tabs>
        <w:spacing w:before="120" w:after="120" w:line="276" w:lineRule="auto"/>
        <w:ind w:left="567" w:hanging="567"/>
        <w:jc w:val="both"/>
        <w:rPr>
          <w:rFonts w:ascii="Cambria" w:hAnsi="Cambria"/>
        </w:rPr>
      </w:pPr>
      <w:r w:rsidRPr="00BF2EEB">
        <w:rPr>
          <w:rFonts w:ascii="Cambria" w:hAnsi="Cambria" w:cs="Calibri Light"/>
          <w:shd w:val="clear" w:color="auto" w:fill="FFFFFF"/>
        </w:rPr>
        <w:t>Zamawiający przystąpi do odbioru w terminie 7 dni od daty zgłoszenia Zamawiającemu gotowości robót do odbioru</w:t>
      </w:r>
      <w:r w:rsidR="00AC4C0D">
        <w:rPr>
          <w:rFonts w:ascii="Cambria" w:hAnsi="Cambria" w:cs="Calibri Light"/>
          <w:shd w:val="clear" w:color="auto" w:fill="FFFFFF"/>
        </w:rPr>
        <w:t>, z zastrzeżeniem postanowień ust. 2 lit. a powyżej</w:t>
      </w:r>
      <w:r w:rsidRPr="00BF2EEB">
        <w:rPr>
          <w:rFonts w:ascii="Cambria" w:hAnsi="Cambria" w:cs="Calibri Light"/>
          <w:shd w:val="clear" w:color="auto" w:fill="FFFFFF"/>
        </w:rPr>
        <w:t xml:space="preserve">. </w:t>
      </w:r>
    </w:p>
    <w:p w14:paraId="77126669" w14:textId="77777777" w:rsidR="00262337" w:rsidRPr="00BF2EEB" w:rsidRDefault="00656D65" w:rsidP="00636AD1">
      <w:pPr>
        <w:pStyle w:val="Akapitzlist1"/>
        <w:numPr>
          <w:ilvl w:val="6"/>
          <w:numId w:val="10"/>
        </w:numPr>
        <w:tabs>
          <w:tab w:val="clear" w:pos="5040"/>
          <w:tab w:val="num" w:pos="567"/>
        </w:tabs>
        <w:spacing w:before="120" w:after="120" w:line="276" w:lineRule="auto"/>
        <w:ind w:left="567" w:hanging="567"/>
        <w:jc w:val="both"/>
        <w:rPr>
          <w:rFonts w:ascii="Cambria" w:hAnsi="Cambria"/>
        </w:rPr>
      </w:pPr>
      <w:r w:rsidRPr="00BF2EEB">
        <w:rPr>
          <w:rFonts w:ascii="Cambria" w:hAnsi="Cambria" w:cs="Calibri Light"/>
          <w:shd w:val="clear" w:color="auto" w:fill="FFFFFF"/>
        </w:rPr>
        <w:t>Odbiór przez Zamawiającego zostanie przeprowadzony przez Komisję powołaną Zamawiającego. Brak obecności przedstawiciela Wykonawcy nie stanowi przeszkody w dokonaniu odbioru.</w:t>
      </w:r>
    </w:p>
    <w:p w14:paraId="17EFD00B" w14:textId="77777777" w:rsidR="00656D65" w:rsidRPr="00BF2EEB" w:rsidRDefault="00656D65" w:rsidP="00636AD1">
      <w:pPr>
        <w:pStyle w:val="Akapitzlist1"/>
        <w:numPr>
          <w:ilvl w:val="6"/>
          <w:numId w:val="10"/>
        </w:numPr>
        <w:tabs>
          <w:tab w:val="clear" w:pos="5040"/>
          <w:tab w:val="num" w:pos="567"/>
        </w:tabs>
        <w:spacing w:before="120" w:after="120" w:line="276" w:lineRule="auto"/>
        <w:ind w:left="567" w:hanging="567"/>
        <w:jc w:val="both"/>
        <w:rPr>
          <w:rFonts w:ascii="Cambria" w:hAnsi="Cambria"/>
        </w:rPr>
      </w:pPr>
      <w:r w:rsidRPr="00BF2EEB">
        <w:rPr>
          <w:rFonts w:ascii="Cambria" w:hAnsi="Cambria" w:cs="Calibri Light"/>
          <w:shd w:val="clear" w:color="auto" w:fill="FFFFFF"/>
        </w:rPr>
        <w:t xml:space="preserve">Jeżeli w toku czynności odbioru końcowego Przedmiotu Umowy zostaną stwierdzone wady, to wówczas, bez uchybienia innym uprawnieniom wynikającym z postanowień Umowy lub przepisów prawa Zamawiającemu przysługują następujące uprawnienia: </w:t>
      </w:r>
    </w:p>
    <w:p w14:paraId="660D003F" w14:textId="77777777" w:rsidR="00656D65" w:rsidRPr="00BF2EEB" w:rsidRDefault="00656D65">
      <w:pPr>
        <w:pStyle w:val="Akapitzlist1"/>
        <w:numPr>
          <w:ilvl w:val="2"/>
          <w:numId w:val="7"/>
        </w:numPr>
        <w:spacing w:before="120" w:after="120" w:line="276" w:lineRule="auto"/>
        <w:ind w:left="993" w:hanging="426"/>
        <w:jc w:val="both"/>
        <w:rPr>
          <w:rFonts w:ascii="Cambria" w:hAnsi="Cambria"/>
        </w:rPr>
      </w:pPr>
      <w:r w:rsidRPr="00BF2EEB">
        <w:rPr>
          <w:rFonts w:ascii="Cambria" w:hAnsi="Cambria" w:cs="Calibri Light"/>
          <w:shd w:val="clear" w:color="auto" w:fill="FFFFFF"/>
        </w:rPr>
        <w:t>jeżeli wada (lub wady) jest nieistotna i nadaje się do usunięcia – Zamawiający wyznaczy termin na usunięcie wad lub wady. W przypadku, gdy Wykonawca nie usunie wad w terminie, Zamawiający będzie uprawniony do zlecenia podmiotowi trzeciemu usunięcie wad lub wady na koszt i ryzyko Wykonawcy (wykonawstwo zastępcze),</w:t>
      </w:r>
    </w:p>
    <w:p w14:paraId="1BCF7151" w14:textId="77777777" w:rsidR="00656D65" w:rsidRPr="00BF2EEB" w:rsidRDefault="00656D65">
      <w:pPr>
        <w:pStyle w:val="Akapitzlist1"/>
        <w:numPr>
          <w:ilvl w:val="2"/>
          <w:numId w:val="7"/>
        </w:numPr>
        <w:spacing w:before="120" w:after="120" w:line="276" w:lineRule="auto"/>
        <w:ind w:left="993" w:hanging="426"/>
        <w:jc w:val="both"/>
        <w:rPr>
          <w:rFonts w:ascii="Cambria" w:hAnsi="Cambria"/>
        </w:rPr>
      </w:pPr>
      <w:r w:rsidRPr="00BF2EEB">
        <w:rPr>
          <w:rFonts w:ascii="Cambria" w:hAnsi="Cambria" w:cs="Calibri Light"/>
          <w:shd w:val="clear" w:color="auto" w:fill="FFFFFF"/>
        </w:rPr>
        <w:lastRenderedPageBreak/>
        <w:t>jeżeli wada (lub wady) jest istotna</w:t>
      </w:r>
      <w:r w:rsidR="008606EB">
        <w:rPr>
          <w:rFonts w:ascii="Cambria" w:hAnsi="Cambria" w:cs="Calibri Light"/>
          <w:shd w:val="clear" w:color="auto" w:fill="FFFFFF"/>
        </w:rPr>
        <w:t xml:space="preserve"> </w:t>
      </w:r>
      <w:r w:rsidRPr="00BF2EEB">
        <w:rPr>
          <w:rFonts w:ascii="Cambria" w:hAnsi="Cambria" w:cs="Calibri Light"/>
          <w:shd w:val="clear" w:color="auto" w:fill="FFFFFF"/>
        </w:rPr>
        <w:t>- Zamawiający odmówi odbioru do czasu usunięcia wad,</w:t>
      </w:r>
    </w:p>
    <w:p w14:paraId="003AF0A5" w14:textId="77777777" w:rsidR="00262337" w:rsidRPr="00BF2EEB" w:rsidRDefault="00656D65" w:rsidP="00262337">
      <w:pPr>
        <w:pStyle w:val="Akapitzlist1"/>
        <w:numPr>
          <w:ilvl w:val="2"/>
          <w:numId w:val="7"/>
        </w:numPr>
        <w:spacing w:before="120" w:after="120" w:line="276" w:lineRule="auto"/>
        <w:ind w:left="993" w:hanging="426"/>
        <w:jc w:val="both"/>
        <w:rPr>
          <w:rFonts w:ascii="Cambria" w:hAnsi="Cambria"/>
        </w:rPr>
      </w:pPr>
      <w:r w:rsidRPr="00BF2EEB">
        <w:rPr>
          <w:rFonts w:ascii="Cambria" w:hAnsi="Cambria" w:cs="Calibri Light"/>
          <w:shd w:val="clear" w:color="auto" w:fill="FFFFFF"/>
        </w:rPr>
        <w:t>jeżeli wada (lub wady) jest nieistotna, nie nadaje się do usunięcia i jednocześnie umożliwia użytkowanie Przedmiotu Umowy zgodnie z jego przeznaczeniem – odpowiedniego obniżenia Wynagrodzenia, które nastąpi w takim stosunku, w jakim wartość i użyteczność robót stanowiących Przedmiot Umowy wolnych od jakichkolwiek wad pozostaje do jej wartości i użyteczności ocenionej z uwzględnieniem istniejących wad.</w:t>
      </w:r>
    </w:p>
    <w:p w14:paraId="702E909A" w14:textId="24E182D5" w:rsidR="00BE468F" w:rsidRPr="00BF2EEB" w:rsidRDefault="00656D65" w:rsidP="00BE468F">
      <w:pPr>
        <w:pStyle w:val="Akapitzlist1"/>
        <w:numPr>
          <w:ilvl w:val="6"/>
          <w:numId w:val="10"/>
        </w:numPr>
        <w:tabs>
          <w:tab w:val="clear" w:pos="5040"/>
        </w:tabs>
        <w:spacing w:before="120" w:after="120" w:line="276" w:lineRule="auto"/>
        <w:ind w:left="567" w:hanging="567"/>
        <w:jc w:val="both"/>
        <w:rPr>
          <w:rFonts w:ascii="Cambria" w:hAnsi="Cambria"/>
        </w:rPr>
      </w:pPr>
      <w:r w:rsidRPr="00BF2EEB">
        <w:rPr>
          <w:rFonts w:ascii="Cambria" w:hAnsi="Cambria" w:cs="Calibri Light"/>
          <w:shd w:val="clear" w:color="auto" w:fill="FFFFFF"/>
        </w:rPr>
        <w:t>Odbiór końcowy Przedmiotu Umowy zostanie zakończony podpisaniem protokołu odbioru końcowego Przedmiotu Umowy, w którym w zależności od okoliczności, Zamawiający odbierze Przedmiot Umowy określając dzień jego wykonania oraz wskazane zostaną terminy wyznaczone na usunięcie wad i usterek stwierdzonych przy odbiorze albo odmówi dokonania odbioru wskazując przyczyny odmowy.</w:t>
      </w:r>
    </w:p>
    <w:p w14:paraId="456E59A9" w14:textId="77777777" w:rsidR="00177831" w:rsidRDefault="00177831">
      <w:pPr>
        <w:pStyle w:val="Akapitzlist1"/>
        <w:spacing w:before="120" w:after="240" w:line="276" w:lineRule="auto"/>
        <w:ind w:left="567"/>
        <w:jc w:val="center"/>
        <w:rPr>
          <w:rFonts w:ascii="Cambria" w:hAnsi="Cambria" w:cs="Calibri Light"/>
          <w:color w:val="000000"/>
        </w:rPr>
      </w:pPr>
    </w:p>
    <w:p w14:paraId="3572780B" w14:textId="77777777" w:rsidR="00656D65" w:rsidRPr="000916DC" w:rsidRDefault="00656D65">
      <w:pPr>
        <w:pStyle w:val="Akapitzlist1"/>
        <w:spacing w:before="120" w:after="240" w:line="276" w:lineRule="auto"/>
        <w:ind w:left="567"/>
        <w:jc w:val="center"/>
      </w:pPr>
      <w:r w:rsidRPr="00BF2EEB">
        <w:rPr>
          <w:rFonts w:ascii="Cambria" w:hAnsi="Cambria" w:cs="Calibri Light"/>
          <w:b/>
          <w:shd w:val="clear" w:color="auto" w:fill="FFFFFF"/>
        </w:rPr>
        <w:t xml:space="preserve">§ 11  </w:t>
      </w:r>
      <w:r w:rsidRPr="00BF2EEB">
        <w:rPr>
          <w:rFonts w:ascii="Cambria" w:hAnsi="Cambria" w:cs="Calibri Light"/>
          <w:b/>
          <w:smallCaps/>
          <w:shd w:val="clear" w:color="auto" w:fill="FFFFFF"/>
        </w:rPr>
        <w:t>Podwykonawcy i bezpośrednia płatność</w:t>
      </w:r>
    </w:p>
    <w:p w14:paraId="03741B10" w14:textId="77777777" w:rsidR="00656D65" w:rsidRPr="000916DC" w:rsidRDefault="00656D65">
      <w:pPr>
        <w:pStyle w:val="Akapitzlist1"/>
        <w:numPr>
          <w:ilvl w:val="0"/>
          <w:numId w:val="11"/>
        </w:numPr>
        <w:spacing w:before="120" w:after="120" w:line="276" w:lineRule="auto"/>
        <w:ind w:left="567" w:hanging="567"/>
        <w:jc w:val="both"/>
      </w:pPr>
      <w:r w:rsidRPr="00BF2EEB">
        <w:rPr>
          <w:rFonts w:ascii="Cambria" w:hAnsi="Cambria"/>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14:paraId="183ED8DB" w14:textId="77777777" w:rsidR="00656D65" w:rsidRPr="000916DC" w:rsidRDefault="00656D65">
      <w:pPr>
        <w:pStyle w:val="Akapitzlist1"/>
        <w:numPr>
          <w:ilvl w:val="0"/>
          <w:numId w:val="11"/>
        </w:numPr>
        <w:spacing w:before="120" w:after="120" w:line="276" w:lineRule="auto"/>
        <w:ind w:left="567" w:hanging="567"/>
        <w:jc w:val="both"/>
      </w:pPr>
      <w:r w:rsidRPr="00BF2EEB">
        <w:rPr>
          <w:rFonts w:ascii="Cambria" w:hAnsi="Cambria"/>
        </w:rPr>
        <w:t>Termin zapłaty wynagrodzenia podwykonawcy lub dalszemu podwykonawcy przewidziany w umowie o podwykonawstwo nie może być dłuższy niż 30 dni od dnia doręczenia wykonawcy, podwykonawcy lub dalszemu podwykonawcy faktury lub rachunku.</w:t>
      </w:r>
    </w:p>
    <w:p w14:paraId="3E120B32" w14:textId="60C88F03" w:rsidR="00656D65" w:rsidRPr="000916DC" w:rsidRDefault="00656D65">
      <w:pPr>
        <w:pStyle w:val="Akapitzlist1"/>
        <w:numPr>
          <w:ilvl w:val="0"/>
          <w:numId w:val="11"/>
        </w:numPr>
        <w:spacing w:before="120" w:after="120" w:line="276" w:lineRule="auto"/>
        <w:ind w:left="567" w:hanging="567"/>
        <w:jc w:val="both"/>
      </w:pPr>
      <w:r w:rsidRPr="00BF2EEB">
        <w:rPr>
          <w:rFonts w:ascii="Cambria" w:hAnsi="Cambria"/>
        </w:rPr>
        <w:t>Zamawiający, w terminie 14 dni od dnia przedłożenia projektu umowy,</w:t>
      </w:r>
      <w:r w:rsidR="00384A63">
        <w:rPr>
          <w:rFonts w:ascii="Cambria" w:hAnsi="Cambria"/>
        </w:rPr>
        <w:t xml:space="preserve"> </w:t>
      </w:r>
      <w:r w:rsidR="00121BC7">
        <w:rPr>
          <w:rFonts w:ascii="Cambria" w:hAnsi="Cambria"/>
        </w:rPr>
        <w:t xml:space="preserve"> </w:t>
      </w:r>
      <w:r w:rsidR="00384A63">
        <w:rPr>
          <w:rFonts w:ascii="Cambria" w:hAnsi="Cambria"/>
        </w:rPr>
        <w:t>której przedmiotem są roboty budowlane,</w:t>
      </w:r>
      <w:r w:rsidRPr="00BF2EEB">
        <w:rPr>
          <w:rFonts w:ascii="Cambria" w:hAnsi="Cambria"/>
        </w:rPr>
        <w:t xml:space="preserve"> zgłasza w formie pisemnej </w:t>
      </w:r>
      <w:r w:rsidR="00A41064" w:rsidRPr="00BF2EEB">
        <w:rPr>
          <w:rFonts w:ascii="Cambria" w:hAnsi="Cambria"/>
        </w:rPr>
        <w:t xml:space="preserve">pod rygorem nieważności </w:t>
      </w:r>
      <w:r w:rsidRPr="00BF2EEB">
        <w:rPr>
          <w:rFonts w:ascii="Cambria" w:hAnsi="Cambria"/>
        </w:rPr>
        <w:t>zastrzeżenia do projektu umowy o podwykonawstwo, której przedmiotem są roboty budowlane:</w:t>
      </w:r>
    </w:p>
    <w:p w14:paraId="55445B7F" w14:textId="77777777" w:rsidR="00656D65" w:rsidRPr="000916DC" w:rsidRDefault="00656D65">
      <w:pPr>
        <w:pStyle w:val="Akapitzlist1"/>
        <w:spacing w:before="120" w:after="120" w:line="276" w:lineRule="auto"/>
        <w:ind w:left="993" w:hanging="273"/>
        <w:jc w:val="both"/>
      </w:pPr>
      <w:r w:rsidRPr="00BF2EEB">
        <w:rPr>
          <w:rFonts w:ascii="Cambria" w:hAnsi="Cambria"/>
        </w:rPr>
        <w:t>1)</w:t>
      </w:r>
      <w:r w:rsidRPr="00BF2EEB">
        <w:rPr>
          <w:rFonts w:ascii="Cambria" w:hAnsi="Cambria"/>
        </w:rPr>
        <w:tab/>
        <w:t xml:space="preserve">niespełniającej wymagań określonych w </w:t>
      </w:r>
      <w:r w:rsidR="008606EB">
        <w:rPr>
          <w:rFonts w:ascii="Cambria" w:hAnsi="Cambria"/>
        </w:rPr>
        <w:t xml:space="preserve">dokumentach zamówienia, w szczególności </w:t>
      </w:r>
      <w:r w:rsidRPr="00BF2EEB">
        <w:rPr>
          <w:rFonts w:ascii="Cambria" w:hAnsi="Cambria"/>
        </w:rPr>
        <w:t>ust. 10 i 11 niniejszego paragrafu;</w:t>
      </w:r>
    </w:p>
    <w:p w14:paraId="3A770B47" w14:textId="77777777" w:rsidR="008606EB" w:rsidRDefault="00656D65">
      <w:pPr>
        <w:pStyle w:val="Akapitzlist1"/>
        <w:spacing w:before="120" w:after="120" w:line="276" w:lineRule="auto"/>
        <w:ind w:left="993" w:hanging="273"/>
        <w:jc w:val="both"/>
        <w:rPr>
          <w:rFonts w:ascii="Cambria" w:hAnsi="Cambria"/>
        </w:rPr>
      </w:pPr>
      <w:r w:rsidRPr="00BF2EEB">
        <w:rPr>
          <w:rFonts w:ascii="Cambria" w:hAnsi="Cambria"/>
        </w:rPr>
        <w:t>2)</w:t>
      </w:r>
      <w:r w:rsidRPr="00BF2EEB">
        <w:rPr>
          <w:rFonts w:ascii="Cambria" w:hAnsi="Cambria"/>
        </w:rPr>
        <w:tab/>
        <w:t>gdy przewiduje termin zapłaty wynagrodzenia dłuższy niż określony w ust. 2</w:t>
      </w:r>
      <w:r w:rsidR="008606EB">
        <w:rPr>
          <w:rFonts w:ascii="Cambria" w:hAnsi="Cambria"/>
        </w:rPr>
        <w:t>;</w:t>
      </w:r>
    </w:p>
    <w:p w14:paraId="03F86B1A" w14:textId="77777777" w:rsidR="00656D65" w:rsidRPr="000916DC" w:rsidRDefault="008606EB">
      <w:pPr>
        <w:pStyle w:val="Akapitzlist1"/>
        <w:spacing w:before="120" w:after="120" w:line="276" w:lineRule="auto"/>
        <w:ind w:left="993" w:hanging="273"/>
        <w:jc w:val="both"/>
      </w:pPr>
      <w:r>
        <w:rPr>
          <w:rFonts w:ascii="Cambria" w:hAnsi="Cambria"/>
        </w:rPr>
        <w:t>3)</w:t>
      </w:r>
      <w:r>
        <w:rPr>
          <w:rFonts w:ascii="Cambria" w:hAnsi="Cambria"/>
        </w:rPr>
        <w:tab/>
        <w:t xml:space="preserve">gdy </w:t>
      </w:r>
      <w:r w:rsidRPr="008606EB">
        <w:rPr>
          <w:rFonts w:ascii="Cambria" w:hAnsi="Cambria"/>
        </w:rPr>
        <w:t>zawiera ona postanowienia niezgodne z art. 463</w:t>
      </w:r>
      <w:r>
        <w:rPr>
          <w:rFonts w:ascii="Cambria" w:hAnsi="Cambria"/>
        </w:rPr>
        <w:t xml:space="preserve"> PZP</w:t>
      </w:r>
      <w:r w:rsidR="00656D65" w:rsidRPr="00BF2EEB">
        <w:rPr>
          <w:rFonts w:ascii="Cambria" w:hAnsi="Cambria"/>
        </w:rPr>
        <w:t>.</w:t>
      </w:r>
    </w:p>
    <w:p w14:paraId="6C3182C9" w14:textId="77777777" w:rsidR="00656D65" w:rsidRPr="000916DC" w:rsidRDefault="00656D65">
      <w:pPr>
        <w:pStyle w:val="Akapitzlist1"/>
        <w:numPr>
          <w:ilvl w:val="0"/>
          <w:numId w:val="11"/>
        </w:numPr>
        <w:spacing w:before="120" w:after="120" w:line="276" w:lineRule="auto"/>
        <w:ind w:left="567" w:hanging="567"/>
        <w:jc w:val="both"/>
      </w:pPr>
      <w:r w:rsidRPr="00BF2EEB">
        <w:rPr>
          <w:rFonts w:ascii="Cambria" w:hAnsi="Cambria"/>
        </w:rPr>
        <w:t>Niezgłoszenie w formie pisemnej zastrzeżeń do przedłożonego projektu umowy o podwykonawstwo, której przedmiotem są roboty budowlane, w terminie określonym zgodnie z ust. 3, uważa się za akceptację projektu umowy przez Zamawiającego.</w:t>
      </w:r>
    </w:p>
    <w:p w14:paraId="427337A7" w14:textId="77777777" w:rsidR="00656D65" w:rsidRPr="000916DC" w:rsidRDefault="00656D65">
      <w:pPr>
        <w:pStyle w:val="Akapitzlist1"/>
        <w:numPr>
          <w:ilvl w:val="0"/>
          <w:numId w:val="11"/>
        </w:numPr>
        <w:spacing w:before="120" w:after="120" w:line="276" w:lineRule="auto"/>
        <w:ind w:left="567" w:hanging="567"/>
        <w:jc w:val="both"/>
      </w:pPr>
      <w:r w:rsidRPr="00BF2EEB">
        <w:rPr>
          <w:rFonts w:ascii="Cambria" w:hAnsi="Cambria"/>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592AEB64" w14:textId="77777777" w:rsidR="00656D65" w:rsidRPr="000916DC" w:rsidRDefault="00656D65">
      <w:pPr>
        <w:pStyle w:val="Akapitzlist1"/>
        <w:numPr>
          <w:ilvl w:val="0"/>
          <w:numId w:val="11"/>
        </w:numPr>
        <w:spacing w:before="120" w:after="120" w:line="276" w:lineRule="auto"/>
        <w:ind w:left="567" w:hanging="567"/>
        <w:jc w:val="both"/>
      </w:pPr>
      <w:r w:rsidRPr="00BF2EEB">
        <w:rPr>
          <w:rFonts w:ascii="Cambria" w:hAnsi="Cambria"/>
        </w:rPr>
        <w:t xml:space="preserve">Zamawiający, w terminie określonym w ust. 3 zgłasza w formie pisemnej </w:t>
      </w:r>
      <w:r w:rsidR="00E81D18" w:rsidRPr="00BF2EEB">
        <w:rPr>
          <w:rFonts w:ascii="Cambria" w:hAnsi="Cambria"/>
        </w:rPr>
        <w:t xml:space="preserve">pod rygorem nieważności </w:t>
      </w:r>
      <w:r w:rsidRPr="00BF2EEB">
        <w:rPr>
          <w:rFonts w:ascii="Cambria" w:hAnsi="Cambria"/>
        </w:rPr>
        <w:t>sprzeciw do umowy o podwykonawstwo, której przedmiotem są roboty budowlane, w przypadkach, o których mowa w ust. 3.</w:t>
      </w:r>
    </w:p>
    <w:p w14:paraId="5E95407B" w14:textId="77777777" w:rsidR="00656D65" w:rsidRPr="000916DC" w:rsidRDefault="00656D65">
      <w:pPr>
        <w:pStyle w:val="Akapitzlist1"/>
        <w:numPr>
          <w:ilvl w:val="0"/>
          <w:numId w:val="11"/>
        </w:numPr>
        <w:spacing w:before="120" w:after="120" w:line="276" w:lineRule="auto"/>
        <w:ind w:left="567" w:hanging="567"/>
        <w:jc w:val="both"/>
      </w:pPr>
      <w:r w:rsidRPr="00BF2EEB">
        <w:rPr>
          <w:rFonts w:ascii="Cambria" w:hAnsi="Cambria"/>
        </w:rPr>
        <w:t>Niezgłoszenie w formie pisemnej sprzeciwu do przedłożonej umowy o podwykonawstwo, której przedmiotem są roboty budowlane, w terminie określonym w ust. 3, uważa się za akceptację umowy przez zamawiającego.</w:t>
      </w:r>
    </w:p>
    <w:p w14:paraId="1ED790C4" w14:textId="77777777" w:rsidR="00656D65" w:rsidRPr="000916DC" w:rsidRDefault="00656D65">
      <w:pPr>
        <w:pStyle w:val="Akapitzlist1"/>
        <w:numPr>
          <w:ilvl w:val="0"/>
          <w:numId w:val="11"/>
        </w:numPr>
        <w:spacing w:before="120" w:after="120" w:line="276" w:lineRule="auto"/>
        <w:ind w:left="567" w:hanging="567"/>
        <w:jc w:val="both"/>
      </w:pPr>
      <w:r w:rsidRPr="00BF2EEB">
        <w:rPr>
          <w:rFonts w:ascii="Cambria" w:hAnsi="Cambria"/>
        </w:rPr>
        <w:t xml:space="preserve">Wykonawca, podwykonawca lub dalszy podwykonawca zamówienia na roboty budowlane przedkłada Zamawiającemu poświadczoną za zgodność z oryginałem kopię zawartej </w:t>
      </w:r>
      <w:r w:rsidRPr="00BF2EEB">
        <w:rPr>
          <w:rFonts w:ascii="Cambria" w:hAnsi="Cambria"/>
        </w:rPr>
        <w:lastRenderedPageBreak/>
        <w:t xml:space="preserve">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50 000 zł. </w:t>
      </w:r>
    </w:p>
    <w:p w14:paraId="4ED98020" w14:textId="77777777" w:rsidR="00656D65" w:rsidRPr="000916DC" w:rsidRDefault="00656D65">
      <w:pPr>
        <w:pStyle w:val="Akapitzlist1"/>
        <w:numPr>
          <w:ilvl w:val="0"/>
          <w:numId w:val="11"/>
        </w:numPr>
        <w:spacing w:before="120" w:after="120" w:line="276" w:lineRule="auto"/>
        <w:ind w:left="567" w:hanging="567"/>
        <w:jc w:val="both"/>
      </w:pPr>
      <w:r w:rsidRPr="00BF2EEB">
        <w:rPr>
          <w:rFonts w:ascii="Cambria" w:hAnsi="Cambria"/>
        </w:rPr>
        <w:t xml:space="preserve">W przypadku, o którym mowa w ust. 8, jeżeli termin zapłaty wynagrodzenia jest dłuższy niż określony w ust. 2, </w:t>
      </w:r>
      <w:r w:rsidR="0097315D">
        <w:rPr>
          <w:rFonts w:ascii="Cambria" w:hAnsi="Cambria"/>
        </w:rPr>
        <w:t>Z</w:t>
      </w:r>
      <w:r w:rsidRPr="00BF2EEB">
        <w:rPr>
          <w:rFonts w:ascii="Cambria" w:hAnsi="Cambria"/>
        </w:rPr>
        <w:t xml:space="preserve">amawiający informuje o tym </w:t>
      </w:r>
      <w:r w:rsidR="00F33422" w:rsidRPr="00BF2EEB">
        <w:rPr>
          <w:rFonts w:ascii="Cambria" w:hAnsi="Cambria"/>
        </w:rPr>
        <w:t>W</w:t>
      </w:r>
      <w:r w:rsidRPr="00BF2EEB">
        <w:rPr>
          <w:rFonts w:ascii="Cambria" w:hAnsi="Cambria"/>
        </w:rPr>
        <w:t xml:space="preserve">ykonawcę i wzywa go do doprowadzenia do zmiany tej umowy </w:t>
      </w:r>
      <w:r w:rsidR="00E81D18" w:rsidRPr="00BF2EEB">
        <w:rPr>
          <w:rFonts w:ascii="Cambria" w:hAnsi="Cambria"/>
        </w:rPr>
        <w:t xml:space="preserve">w terminie 5 dni </w:t>
      </w:r>
      <w:r w:rsidRPr="00BF2EEB">
        <w:rPr>
          <w:rFonts w:ascii="Cambria" w:hAnsi="Cambria"/>
        </w:rPr>
        <w:t>pod rygorem wystąpienia o zapłatę kary umownej.</w:t>
      </w:r>
    </w:p>
    <w:p w14:paraId="09152C10" w14:textId="77777777" w:rsidR="00656D65" w:rsidRPr="000916DC" w:rsidRDefault="00656D65">
      <w:pPr>
        <w:pStyle w:val="Akapitzlist1"/>
        <w:numPr>
          <w:ilvl w:val="0"/>
          <w:numId w:val="11"/>
        </w:numPr>
        <w:spacing w:before="120" w:after="120" w:line="276" w:lineRule="auto"/>
        <w:ind w:left="567" w:hanging="567"/>
        <w:jc w:val="both"/>
      </w:pPr>
      <w:r w:rsidRPr="00BF2EEB">
        <w:rPr>
          <w:rFonts w:ascii="Cambria" w:hAnsi="Cambria"/>
        </w:rPr>
        <w:t>Umowa z Podwykonawcą lub dalszym Podwykonawcą powinna stanowić w szczególności, iż:</w:t>
      </w:r>
    </w:p>
    <w:p w14:paraId="0C480C86" w14:textId="77777777" w:rsidR="00656D65" w:rsidRPr="000916DC" w:rsidRDefault="00656D65">
      <w:pPr>
        <w:pStyle w:val="Akapitzlist1"/>
        <w:numPr>
          <w:ilvl w:val="1"/>
          <w:numId w:val="11"/>
        </w:numPr>
        <w:spacing w:before="120" w:after="120" w:line="276" w:lineRule="auto"/>
        <w:jc w:val="both"/>
      </w:pPr>
      <w:r w:rsidRPr="00BF2EEB">
        <w:rPr>
          <w:rFonts w:ascii="Cambria" w:hAnsi="Cambria"/>
        </w:rPr>
        <w:t>przedmiotem Umowy o podwykonawstwo jest wyłącznie wykonanie, odpowiednio: robót budowlanych, dostaw lub usług, które ściśle odpowiadają części zamówienia określonego Umową zawartą pomiędzy Zamawiającym a Wykonawcą;</w:t>
      </w:r>
    </w:p>
    <w:p w14:paraId="431538B0" w14:textId="77777777" w:rsidR="00656D65" w:rsidRPr="000916DC" w:rsidRDefault="00656D65">
      <w:pPr>
        <w:pStyle w:val="Akapitzlist1"/>
        <w:numPr>
          <w:ilvl w:val="1"/>
          <w:numId w:val="11"/>
        </w:numPr>
        <w:spacing w:before="120" w:after="120" w:line="276" w:lineRule="auto"/>
        <w:jc w:val="both"/>
      </w:pPr>
      <w:r w:rsidRPr="00BF2EEB">
        <w:rPr>
          <w:rFonts w:ascii="Cambria" w:hAnsi="Cambria"/>
        </w:rPr>
        <w:t xml:space="preserve">wypłata wynagrodzenia Podwykonawcy lub dalszemu Podwykonawcy za wykonane przez nich roboty budowlane będące przedmiotem Umowy, których okres realizacji przekracza okres rozliczeniowy przyjęty w Umowie dla Wykonawcy, będzie następować w częściach, na podstawie </w:t>
      </w:r>
      <w:r w:rsidR="00177831">
        <w:rPr>
          <w:rFonts w:ascii="Cambria" w:hAnsi="Cambria" w:cs="Times New Roman"/>
          <w:sz w:val="21"/>
          <w:szCs w:val="21"/>
        </w:rPr>
        <w:t xml:space="preserve">odbiorów częściowych </w:t>
      </w:r>
      <w:r w:rsidRPr="00BF2EEB">
        <w:rPr>
          <w:rFonts w:ascii="Cambria" w:hAnsi="Cambria"/>
        </w:rPr>
        <w:t>robót wykonanych przez Podwykonawcę lub dalszego Podwykonawcę;</w:t>
      </w:r>
    </w:p>
    <w:p w14:paraId="202C80C5" w14:textId="77777777" w:rsidR="00656D65" w:rsidRPr="000916DC" w:rsidRDefault="00656D65">
      <w:pPr>
        <w:pStyle w:val="Akapitzlist1"/>
        <w:numPr>
          <w:ilvl w:val="1"/>
          <w:numId w:val="11"/>
        </w:numPr>
        <w:spacing w:before="120" w:after="120" w:line="276" w:lineRule="auto"/>
        <w:jc w:val="both"/>
      </w:pPr>
      <w:r w:rsidRPr="00BF2EEB">
        <w:rPr>
          <w:rFonts w:ascii="Cambria" w:hAnsi="Cambria"/>
        </w:rPr>
        <w:t xml:space="preserve">o obowiązku  Podwykonawcy lub dalszego Podwykonawcy, o którym mowa w art. </w:t>
      </w:r>
      <w:r w:rsidR="00A51231" w:rsidRPr="00BF2EEB">
        <w:rPr>
          <w:rFonts w:ascii="Cambria" w:hAnsi="Cambria"/>
        </w:rPr>
        <w:t>95</w:t>
      </w:r>
      <w:r w:rsidRPr="00BF2EEB">
        <w:rPr>
          <w:rFonts w:ascii="Cambria" w:hAnsi="Cambria"/>
        </w:rPr>
        <w:t xml:space="preserve"> ust. </w:t>
      </w:r>
      <w:r w:rsidR="00A51231" w:rsidRPr="00BF2EEB">
        <w:rPr>
          <w:rFonts w:ascii="Cambria" w:hAnsi="Cambria"/>
        </w:rPr>
        <w:t>1</w:t>
      </w:r>
      <w:r w:rsidRPr="00BF2EEB">
        <w:rPr>
          <w:rFonts w:ascii="Cambria" w:hAnsi="Cambria"/>
        </w:rPr>
        <w:t xml:space="preserve"> PZP  na zasadach obowiązujących Wykonawcę; </w:t>
      </w:r>
    </w:p>
    <w:p w14:paraId="6654CE52" w14:textId="77777777" w:rsidR="00656D65" w:rsidRPr="000916DC" w:rsidRDefault="00656D65">
      <w:pPr>
        <w:pStyle w:val="Akapitzlist1"/>
        <w:numPr>
          <w:ilvl w:val="1"/>
          <w:numId w:val="11"/>
        </w:numPr>
        <w:spacing w:before="120" w:after="120" w:line="276" w:lineRule="auto"/>
        <w:jc w:val="both"/>
      </w:pPr>
      <w:r w:rsidRPr="00BF2EEB">
        <w:rPr>
          <w:rFonts w:ascii="Cambria" w:hAnsi="Cambria"/>
        </w:rPr>
        <w:t>Podwykonawca lub dalszy Podwykonawca są zobowiązani do przedstawiania Zamawiającemu na jego żądanie dokumentów, oświadczeń i wyjaśnień dotyczących realizacji umowy o podwykonawstwo.</w:t>
      </w:r>
    </w:p>
    <w:p w14:paraId="5E7C07F0" w14:textId="77777777" w:rsidR="00656D65" w:rsidRPr="000916DC" w:rsidRDefault="00656D65">
      <w:pPr>
        <w:pStyle w:val="Akapitzlist1"/>
        <w:numPr>
          <w:ilvl w:val="1"/>
          <w:numId w:val="11"/>
        </w:numPr>
        <w:spacing w:before="120" w:after="120" w:line="276" w:lineRule="auto"/>
        <w:jc w:val="both"/>
      </w:pPr>
      <w:r w:rsidRPr="00BF2EEB">
        <w:rPr>
          <w:rFonts w:ascii="Cambria" w:hAnsi="Cambria"/>
        </w:rPr>
        <w:t xml:space="preserve">o bezpośredniej płatności na rzecz dalszych podwykonawców. </w:t>
      </w:r>
    </w:p>
    <w:p w14:paraId="57496E75" w14:textId="77777777" w:rsidR="00656D65" w:rsidRPr="000916DC" w:rsidRDefault="00656D65">
      <w:pPr>
        <w:pStyle w:val="Akapitzlist1"/>
        <w:numPr>
          <w:ilvl w:val="0"/>
          <w:numId w:val="11"/>
        </w:numPr>
        <w:spacing w:before="120" w:after="120" w:line="276" w:lineRule="auto"/>
        <w:ind w:left="567" w:hanging="567"/>
        <w:jc w:val="both"/>
      </w:pPr>
      <w:r w:rsidRPr="00BF2EEB">
        <w:rPr>
          <w:rFonts w:ascii="Cambria" w:hAnsi="Cambria"/>
        </w:rPr>
        <w:t>Umowa o podwykonawstwo nie może zawierać postanowień:</w:t>
      </w:r>
    </w:p>
    <w:p w14:paraId="371F6A67" w14:textId="77777777" w:rsidR="00656D65" w:rsidRPr="000916DC" w:rsidRDefault="00656D65">
      <w:pPr>
        <w:pStyle w:val="Akapitzlist1"/>
        <w:numPr>
          <w:ilvl w:val="1"/>
          <w:numId w:val="11"/>
        </w:numPr>
        <w:spacing w:before="120" w:after="120" w:line="276" w:lineRule="auto"/>
        <w:jc w:val="both"/>
      </w:pPr>
      <w:r w:rsidRPr="00BF2EEB">
        <w:rPr>
          <w:rFonts w:ascii="Cambria" w:hAnsi="Cambria"/>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4B41BA79" w14:textId="77777777" w:rsidR="00656D65" w:rsidRPr="000916DC" w:rsidRDefault="00656D65">
      <w:pPr>
        <w:pStyle w:val="Akapitzlist1"/>
        <w:numPr>
          <w:ilvl w:val="1"/>
          <w:numId w:val="11"/>
        </w:numPr>
        <w:spacing w:before="120" w:after="120" w:line="276" w:lineRule="auto"/>
        <w:jc w:val="both"/>
      </w:pPr>
      <w:r w:rsidRPr="00BF2EEB">
        <w:rPr>
          <w:rFonts w:ascii="Cambria" w:hAnsi="Cambria"/>
        </w:rPr>
        <w:t>uzależniających zwrot kwot zabezpieczenia przez Wykonawcę Podwykonawcy, od zwrotu zabezpieczenia należytego wykonania Umowy Wykonawcy przez Zamawiającego;</w:t>
      </w:r>
    </w:p>
    <w:p w14:paraId="339B919E" w14:textId="77777777" w:rsidR="00656D65" w:rsidRPr="000916DC" w:rsidRDefault="00656D65">
      <w:pPr>
        <w:pStyle w:val="Akapitzlist1"/>
        <w:numPr>
          <w:ilvl w:val="1"/>
          <w:numId w:val="11"/>
        </w:numPr>
        <w:spacing w:before="120" w:after="120" w:line="276" w:lineRule="auto"/>
        <w:jc w:val="both"/>
      </w:pPr>
      <w:r w:rsidRPr="00BF2EEB">
        <w:rPr>
          <w:rFonts w:ascii="Cambria" w:hAnsi="Cambria"/>
        </w:rPr>
        <w:t>umożliwiających Wykonawcy potrącanie kwot zabezpieczenia należytego wykonania umowy z wynagrodzenia Podwykonawcy/dalszemu Podwykonawcy, chyba że w postanowieniach umownych znajdą się wyraźne postanowienia, które będą wskazywały na to, że potrącona na zabezpieczenie kwota, nie stanowi już wynagrodzenia, tylko zabezpieczenie należytego wykonania umowy, opisanie celu tego zabezpieczenia, jak również, że zapłata wynagrodzenia pomniejszonego o kwotę potrąconą na zabezpieczenie stanowi należyte wypełnienie zobowiązania w zakresie zapłaty wynagrodzenia oraz w przypadku braku zwrotu tego zabezpieczenia przez Wykonawcę lub podwykonawcę, podmiotowi uprawnionemu będzie przysługiwało roszczenie o zwrot zabezpieczenia należytego wykonania umowy, a nie o zapłatę wynagrodzenia;</w:t>
      </w:r>
    </w:p>
    <w:p w14:paraId="722E362F" w14:textId="77777777" w:rsidR="00E81D18" w:rsidRPr="000916DC" w:rsidRDefault="00656D65">
      <w:pPr>
        <w:pStyle w:val="Akapitzlist1"/>
        <w:numPr>
          <w:ilvl w:val="1"/>
          <w:numId w:val="11"/>
        </w:numPr>
        <w:spacing w:before="120" w:after="120" w:line="276" w:lineRule="auto"/>
        <w:jc w:val="both"/>
      </w:pPr>
      <w:r w:rsidRPr="00BF2EEB">
        <w:rPr>
          <w:rFonts w:ascii="Cambria" w:hAnsi="Cambria"/>
        </w:rPr>
        <w:t>nie może zawierać terminów wykonania dłuższych niż określonych w Umowie Wykonawcy z Zamawiającym</w:t>
      </w:r>
      <w:r w:rsidR="00E81D18" w:rsidRPr="00BF2EEB">
        <w:rPr>
          <w:rFonts w:ascii="Cambria" w:hAnsi="Cambria"/>
        </w:rPr>
        <w:t>;</w:t>
      </w:r>
    </w:p>
    <w:p w14:paraId="71E19678" w14:textId="77777777" w:rsidR="00E81D18" w:rsidRPr="00BF2EEB" w:rsidRDefault="00E81D18" w:rsidP="00E81D18">
      <w:pPr>
        <w:pStyle w:val="Akapitzlist1"/>
        <w:numPr>
          <w:ilvl w:val="1"/>
          <w:numId w:val="11"/>
        </w:numPr>
        <w:spacing w:before="120" w:after="120" w:line="276" w:lineRule="auto"/>
        <w:jc w:val="both"/>
        <w:rPr>
          <w:rFonts w:ascii="Cambria" w:hAnsi="Cambria"/>
        </w:rPr>
      </w:pPr>
      <w:r w:rsidRPr="00BF2EEB">
        <w:rPr>
          <w:rFonts w:ascii="Cambria" w:hAnsi="Cambria"/>
        </w:rPr>
        <w:lastRenderedPageBreak/>
        <w:t>uzależniających dokonanie przez Wykonawcę lub Podwykonawcę odbiorów robót wykonanych przez Podwykonawcę lub Dalszego podwykonawcę od dokonania ich odbioru przez Zamawiającego;</w:t>
      </w:r>
    </w:p>
    <w:p w14:paraId="76565AEC" w14:textId="77777777" w:rsidR="00E81D18" w:rsidRPr="00BF2EEB" w:rsidRDefault="00E81D18" w:rsidP="00E81D18">
      <w:pPr>
        <w:pStyle w:val="Akapitzlist1"/>
        <w:numPr>
          <w:ilvl w:val="1"/>
          <w:numId w:val="11"/>
        </w:numPr>
        <w:spacing w:before="120" w:after="120" w:line="276" w:lineRule="auto"/>
        <w:jc w:val="both"/>
        <w:rPr>
          <w:rFonts w:ascii="Cambria" w:hAnsi="Cambria"/>
        </w:rPr>
      </w:pPr>
      <w:r w:rsidRPr="00BF2EEB">
        <w:rPr>
          <w:rFonts w:ascii="Cambria" w:hAnsi="Cambria"/>
        </w:rPr>
        <w:t>uzależniających dokonanie odbioru końcowego przedmiotu umowy podwykonawczej od braku jakichkolwiek wad i usterek (zastrzeżenia tzw. „odbioru bezusterkowego”);</w:t>
      </w:r>
    </w:p>
    <w:p w14:paraId="69EB0E23" w14:textId="77777777" w:rsidR="00656D65" w:rsidRPr="00BF2EEB" w:rsidRDefault="00E81D18" w:rsidP="00E81D18">
      <w:pPr>
        <w:pStyle w:val="Akapitzlist1"/>
        <w:numPr>
          <w:ilvl w:val="1"/>
          <w:numId w:val="11"/>
        </w:numPr>
        <w:spacing w:before="120" w:after="120" w:line="276" w:lineRule="auto"/>
        <w:jc w:val="both"/>
        <w:rPr>
          <w:rFonts w:ascii="Cambria" w:hAnsi="Cambria"/>
        </w:rPr>
      </w:pPr>
      <w:r w:rsidRPr="00BF2EEB">
        <w:rPr>
          <w:rFonts w:ascii="Cambria" w:hAnsi="Cambria"/>
        </w:rPr>
        <w:t>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798A3F09" w14:textId="77777777" w:rsidR="00656D65" w:rsidRPr="000916DC" w:rsidRDefault="00656D65">
      <w:pPr>
        <w:pStyle w:val="Akapitzlist1"/>
        <w:numPr>
          <w:ilvl w:val="0"/>
          <w:numId w:val="11"/>
        </w:numPr>
        <w:spacing w:before="120" w:after="120" w:line="276" w:lineRule="auto"/>
        <w:ind w:left="567" w:hanging="567"/>
        <w:jc w:val="both"/>
      </w:pPr>
      <w:r w:rsidRPr="00BF2EEB">
        <w:rPr>
          <w:rFonts w:ascii="Cambria" w:hAnsi="Cambria"/>
        </w:rPr>
        <w:t>Przepisy ust. 1-11 stosuje się odpowiednio do zmian umów o podwykonawstwo.</w:t>
      </w:r>
    </w:p>
    <w:p w14:paraId="47A132CE" w14:textId="77777777" w:rsidR="00656D65" w:rsidRPr="000916DC" w:rsidRDefault="00656D65">
      <w:pPr>
        <w:pStyle w:val="Akapitzlist1"/>
        <w:numPr>
          <w:ilvl w:val="0"/>
          <w:numId w:val="11"/>
        </w:numPr>
        <w:spacing w:before="120" w:after="120" w:line="276" w:lineRule="auto"/>
        <w:ind w:left="567" w:hanging="567"/>
        <w:jc w:val="both"/>
      </w:pPr>
      <w:r w:rsidRPr="00BF2EEB">
        <w:rPr>
          <w:rFonts w:ascii="Cambria" w:hAnsi="Cambria"/>
        </w:rPr>
        <w:t>Wykonawca będzie w pełni odpowiedzialny za działania i uchybienia każdego Podwykonawcy, dalszego podwykonawcy i ich przedstawicieli lub pracowników, tak jakby były to działania lub uchybienia Wykonawcy.</w:t>
      </w:r>
    </w:p>
    <w:p w14:paraId="0E26F077" w14:textId="77777777" w:rsidR="00656D65" w:rsidRPr="000916DC" w:rsidRDefault="00656D65">
      <w:pPr>
        <w:pStyle w:val="Akapitzlist1"/>
        <w:numPr>
          <w:ilvl w:val="0"/>
          <w:numId w:val="11"/>
        </w:numPr>
        <w:spacing w:before="120" w:after="120" w:line="276" w:lineRule="auto"/>
        <w:ind w:left="567" w:hanging="567"/>
        <w:jc w:val="both"/>
      </w:pPr>
      <w:r w:rsidRPr="00BF2EEB">
        <w:rPr>
          <w:rFonts w:ascii="Cambria" w:hAnsi="Cambria"/>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06E3C0BA" w14:textId="77777777" w:rsidR="00656D65" w:rsidRPr="000916DC" w:rsidRDefault="00656D65">
      <w:pPr>
        <w:pStyle w:val="Akapitzlist1"/>
        <w:numPr>
          <w:ilvl w:val="0"/>
          <w:numId w:val="11"/>
        </w:numPr>
        <w:spacing w:before="120" w:after="120" w:line="276" w:lineRule="auto"/>
        <w:ind w:left="567" w:hanging="567"/>
        <w:jc w:val="both"/>
      </w:pPr>
      <w:r w:rsidRPr="00BF2EEB">
        <w:rPr>
          <w:rFonts w:ascii="Cambria" w:hAnsi="Cambria"/>
        </w:rPr>
        <w:t>Wynagrodzenie, o którym mowa w ust. 14,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A655B96" w14:textId="77777777" w:rsidR="00656D65" w:rsidRPr="000916DC" w:rsidRDefault="00656D65">
      <w:pPr>
        <w:pStyle w:val="Akapitzlist1"/>
        <w:numPr>
          <w:ilvl w:val="0"/>
          <w:numId w:val="11"/>
        </w:numPr>
        <w:spacing w:before="120" w:after="120" w:line="276" w:lineRule="auto"/>
        <w:ind w:left="567" w:hanging="567"/>
        <w:jc w:val="both"/>
      </w:pPr>
      <w:r w:rsidRPr="00BF2EEB">
        <w:rPr>
          <w:rFonts w:ascii="Cambria" w:hAnsi="Cambria"/>
        </w:rPr>
        <w:t>Bezpośrednia zapłata obejmuje wyłącznie należne wynagrodzenie, bez odsetek, należnych Podwykonawcy lub dalszemu Podwykonawcy.</w:t>
      </w:r>
    </w:p>
    <w:p w14:paraId="4D77764A" w14:textId="77777777" w:rsidR="00656D65" w:rsidRPr="000916DC" w:rsidRDefault="00656D65" w:rsidP="00E12AC5">
      <w:pPr>
        <w:pStyle w:val="Akapitzlist1"/>
        <w:numPr>
          <w:ilvl w:val="0"/>
          <w:numId w:val="11"/>
        </w:numPr>
        <w:tabs>
          <w:tab w:val="clear" w:pos="0"/>
          <w:tab w:val="num" w:pos="567"/>
        </w:tabs>
        <w:spacing w:before="120" w:after="120" w:line="276" w:lineRule="auto"/>
        <w:ind w:left="567" w:hanging="567"/>
        <w:jc w:val="both"/>
      </w:pPr>
      <w:r w:rsidRPr="00BF2EEB">
        <w:rPr>
          <w:rFonts w:ascii="Cambria" w:hAnsi="Cambria"/>
        </w:rPr>
        <w:t>Przed dokonaniem bezpośredniej zapłaty Zamawiający umożliwi Wykonawcy zgłoszenie</w:t>
      </w:r>
      <w:r w:rsidR="0097315D">
        <w:rPr>
          <w:rFonts w:ascii="Cambria" w:hAnsi="Cambria"/>
        </w:rPr>
        <w:t xml:space="preserve">, pisemnie, </w:t>
      </w:r>
      <w:r w:rsidRPr="00BF2EEB">
        <w:rPr>
          <w:rFonts w:ascii="Cambria" w:hAnsi="Cambria"/>
        </w:rPr>
        <w:t>uwag dotyczących zasadności bezpośredniej zapłaty wynagrodzenia Podwykonawcy lub dalszemu Podwykonawcy, o których mowa w ust. 14. Termin zgłaszania uwag będzie nie krótszym niż 7 dni od dnia doręczenia tej informacji.</w:t>
      </w:r>
      <w:r w:rsidR="00E12AC5" w:rsidRPr="00BF2EEB">
        <w:rPr>
          <w:rFonts w:ascii="Cambria" w:hAnsi="Cambria"/>
        </w:rPr>
        <w:t xml:space="preserve"> W uwagach nie można powoływać się na potrącenie roszczeń Wykonawcy względem Podwykonawcy niezwiązanych z realizacją umowy o podwykonawstwo.</w:t>
      </w:r>
    </w:p>
    <w:p w14:paraId="7B01C4D4" w14:textId="77777777" w:rsidR="00656D65" w:rsidRPr="000916DC" w:rsidRDefault="00656D65">
      <w:pPr>
        <w:pStyle w:val="Akapitzlist1"/>
        <w:numPr>
          <w:ilvl w:val="0"/>
          <w:numId w:val="11"/>
        </w:numPr>
        <w:spacing w:before="120" w:after="120" w:line="276" w:lineRule="auto"/>
        <w:ind w:left="567" w:hanging="567"/>
        <w:jc w:val="both"/>
      </w:pPr>
      <w:r w:rsidRPr="00BF2EEB">
        <w:rPr>
          <w:rFonts w:ascii="Cambria" w:hAnsi="Cambria"/>
        </w:rPr>
        <w:t>W przypadku zgłoszenia uwag, o których mowa w ust. 17, Zamawiający może:</w:t>
      </w:r>
    </w:p>
    <w:p w14:paraId="0DE8F1F4" w14:textId="77777777" w:rsidR="00656D65" w:rsidRPr="000916DC" w:rsidRDefault="00656D65">
      <w:pPr>
        <w:pStyle w:val="Akapitzlist1"/>
        <w:numPr>
          <w:ilvl w:val="1"/>
          <w:numId w:val="11"/>
        </w:numPr>
        <w:spacing w:before="120" w:after="120" w:line="276" w:lineRule="auto"/>
        <w:jc w:val="both"/>
      </w:pPr>
      <w:r w:rsidRPr="00BF2EEB">
        <w:rPr>
          <w:rFonts w:ascii="Cambria" w:hAnsi="Cambria"/>
        </w:rPr>
        <w:t>nie dokonać bezpośredniej zapłaty wynagrodzenia Podwykonawcy lub Dalszemu Podwykonawcy, jeżeli Wykonawca wykaże niezasadność takiej zapłaty, albo</w:t>
      </w:r>
    </w:p>
    <w:p w14:paraId="3C96D7B6" w14:textId="77777777" w:rsidR="00656D65" w:rsidRPr="000916DC" w:rsidRDefault="00656D65">
      <w:pPr>
        <w:pStyle w:val="Akapitzlist1"/>
        <w:numPr>
          <w:ilvl w:val="1"/>
          <w:numId w:val="11"/>
        </w:numPr>
        <w:spacing w:before="120" w:after="120" w:line="276" w:lineRule="auto"/>
        <w:jc w:val="both"/>
      </w:pPr>
      <w:r w:rsidRPr="00BF2EEB">
        <w:rPr>
          <w:rFonts w:ascii="Cambria" w:hAnsi="Cambria"/>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1DE3232" w14:textId="77777777" w:rsidR="00656D65" w:rsidRPr="000916DC" w:rsidRDefault="00656D65">
      <w:pPr>
        <w:pStyle w:val="Akapitzlist1"/>
        <w:numPr>
          <w:ilvl w:val="1"/>
          <w:numId w:val="11"/>
        </w:numPr>
        <w:spacing w:before="120" w:after="120" w:line="276" w:lineRule="auto"/>
        <w:jc w:val="both"/>
      </w:pPr>
      <w:r w:rsidRPr="00BF2EEB">
        <w:rPr>
          <w:rFonts w:ascii="Cambria" w:hAnsi="Cambria"/>
        </w:rPr>
        <w:t>dokonać bezpośredniej zapłaty wynagrodzenia Podwykonawcy lub dalszemu Podwykonawcy, jeżeli Podwykonawca lub dalszy Podwykonawca wykaże zasadność takiej zapłaty.</w:t>
      </w:r>
    </w:p>
    <w:p w14:paraId="443849CF" w14:textId="77777777" w:rsidR="00656D65" w:rsidRPr="000916DC" w:rsidRDefault="00656D65">
      <w:pPr>
        <w:pStyle w:val="Akapitzlist1"/>
        <w:numPr>
          <w:ilvl w:val="0"/>
          <w:numId w:val="11"/>
        </w:numPr>
        <w:spacing w:before="120" w:after="120" w:line="276" w:lineRule="auto"/>
        <w:ind w:left="567" w:hanging="567"/>
        <w:jc w:val="both"/>
      </w:pPr>
      <w:r w:rsidRPr="00BF2EEB">
        <w:rPr>
          <w:rFonts w:ascii="Cambria" w:hAnsi="Cambria"/>
        </w:rPr>
        <w:t xml:space="preserve">W przypadku dokonania bezpośredniej zapłaty Podwykonawcy lub dalszemu Podwykonawcy, o których mowa w ust. 14, Zamawiający potrąca kwotę wypłaconego wynagrodzenia z wynagrodzenia należnego Wykonawcy. </w:t>
      </w:r>
    </w:p>
    <w:p w14:paraId="3E745308" w14:textId="77777777" w:rsidR="00656D65" w:rsidRPr="000916DC" w:rsidRDefault="00656D65">
      <w:pPr>
        <w:pStyle w:val="Akapitzlist1"/>
        <w:numPr>
          <w:ilvl w:val="0"/>
          <w:numId w:val="11"/>
        </w:numPr>
        <w:spacing w:before="120" w:after="120" w:line="276" w:lineRule="auto"/>
        <w:ind w:left="567" w:hanging="567"/>
        <w:jc w:val="both"/>
      </w:pPr>
      <w:r w:rsidRPr="00BF2EEB">
        <w:rPr>
          <w:rFonts w:ascii="Cambria" w:hAnsi="Cambria"/>
        </w:rPr>
        <w:lastRenderedPageBreak/>
        <w:t>Konieczność wielokrotnego dokonywania bezpośredniej zapłaty Podwykonawcy lub dalszemu Podwykonawcy, o których mowa w ust. 14, lub konieczność dokonania bezpośrednich zapłat na sumę większą niż 5% wartości Wynagrodzenia może stanowić podstawę do odstąpienia od Umowy przez Zamawiającego.</w:t>
      </w:r>
    </w:p>
    <w:p w14:paraId="0FA239AB" w14:textId="77777777" w:rsidR="00656D65" w:rsidRPr="000916DC" w:rsidRDefault="00656D65">
      <w:pPr>
        <w:pStyle w:val="Akapitzlist1"/>
        <w:numPr>
          <w:ilvl w:val="0"/>
          <w:numId w:val="11"/>
        </w:numPr>
        <w:spacing w:before="120" w:after="240" w:line="276" w:lineRule="auto"/>
        <w:ind w:left="567" w:hanging="567"/>
        <w:jc w:val="both"/>
      </w:pPr>
      <w:r w:rsidRPr="00BF2EEB">
        <w:rPr>
          <w:rFonts w:ascii="Cambria" w:hAnsi="Cambria"/>
        </w:rPr>
        <w:t>Brak zapłaty podwykonawcom i dalszym podwykonawcom uznaje się za nienależyte wykonanie umowy.</w:t>
      </w:r>
    </w:p>
    <w:p w14:paraId="5D8B0DD7" w14:textId="77777777" w:rsidR="00656D65" w:rsidRPr="000916DC" w:rsidRDefault="00656D65">
      <w:pPr>
        <w:spacing w:after="240" w:line="276" w:lineRule="auto"/>
        <w:ind w:left="340"/>
        <w:jc w:val="center"/>
      </w:pPr>
      <w:r w:rsidRPr="00BF2EEB">
        <w:rPr>
          <w:rFonts w:ascii="Cambria" w:hAnsi="Cambria" w:cs="Calibri Light"/>
          <w:b/>
          <w:shd w:val="clear" w:color="auto" w:fill="FFFFFF"/>
        </w:rPr>
        <w:t xml:space="preserve">§ 12 </w:t>
      </w:r>
      <w:r w:rsidRPr="00BF2EEB">
        <w:rPr>
          <w:rFonts w:ascii="Cambria" w:hAnsi="Cambria" w:cs="Arial"/>
          <w:b/>
          <w:smallCaps/>
        </w:rPr>
        <w:t>Obowiązek Zatrudnienia</w:t>
      </w:r>
    </w:p>
    <w:p w14:paraId="3A9EDE34" w14:textId="77777777" w:rsidR="00656D65" w:rsidRPr="000916DC" w:rsidRDefault="00656D65">
      <w:pPr>
        <w:pStyle w:val="Akapitzlist1"/>
        <w:numPr>
          <w:ilvl w:val="0"/>
          <w:numId w:val="31"/>
        </w:numPr>
        <w:tabs>
          <w:tab w:val="left" w:pos="567"/>
        </w:tabs>
        <w:spacing w:line="276" w:lineRule="auto"/>
        <w:ind w:left="567" w:hanging="567"/>
        <w:jc w:val="both"/>
      </w:pPr>
      <w:r w:rsidRPr="00BF2EEB">
        <w:rPr>
          <w:rFonts w:ascii="Cambria" w:hAnsi="Cambria" w:cs="Arial"/>
        </w:rPr>
        <w:t>W zakresie, w jakim Zamawiający, na podstawie art. 9</w:t>
      </w:r>
      <w:r w:rsidR="001208FA" w:rsidRPr="00BF2EEB">
        <w:rPr>
          <w:rFonts w:ascii="Cambria" w:hAnsi="Cambria" w:cs="Arial"/>
        </w:rPr>
        <w:t>5</w:t>
      </w:r>
      <w:r w:rsidRPr="00BF2EEB">
        <w:rPr>
          <w:rFonts w:ascii="Cambria" w:hAnsi="Cambria" w:cs="Arial"/>
        </w:rPr>
        <w:t xml:space="preserve"> ust. </w:t>
      </w:r>
      <w:r w:rsidR="001208FA" w:rsidRPr="00BF2EEB">
        <w:rPr>
          <w:rFonts w:ascii="Cambria" w:hAnsi="Cambria" w:cs="Arial"/>
        </w:rPr>
        <w:t>1</w:t>
      </w:r>
      <w:r w:rsidRPr="00BF2EEB">
        <w:rPr>
          <w:rFonts w:ascii="Cambria" w:hAnsi="Cambria" w:cs="Arial"/>
        </w:rPr>
        <w:t xml:space="preserve"> PZP określił w pkt </w:t>
      </w:r>
      <w:r w:rsidRPr="00BF2EEB">
        <w:rPr>
          <w:rFonts w:ascii="Cambria" w:hAnsi="Cambria" w:cs="Arial"/>
          <w:b/>
        </w:rPr>
        <w:t>3.11 SWZ</w:t>
      </w:r>
      <w:r w:rsidRPr="00BF2EEB">
        <w:rPr>
          <w:rFonts w:ascii="Cambria" w:hAnsi="Cambria" w:cs="Arial"/>
        </w:rPr>
        <w:t xml:space="preserve"> wymagania zatrudnienia przez Wykonawcę lub podwykonawcę na podstawie </w:t>
      </w:r>
      <w:r w:rsidR="004E0359" w:rsidRPr="00BF2EEB">
        <w:rPr>
          <w:rFonts w:ascii="Cambria" w:hAnsi="Cambria" w:cs="Arial"/>
        </w:rPr>
        <w:t>stosunk</w:t>
      </w:r>
      <w:r w:rsidR="00993C42" w:rsidRPr="00BF2EEB">
        <w:rPr>
          <w:rFonts w:ascii="Cambria" w:hAnsi="Cambria" w:cs="Arial"/>
        </w:rPr>
        <w:t>u</w:t>
      </w:r>
      <w:r w:rsidR="004E0359" w:rsidRPr="00BF2EEB">
        <w:rPr>
          <w:rFonts w:ascii="Cambria" w:hAnsi="Cambria" w:cs="Arial"/>
        </w:rPr>
        <w:t xml:space="preserve"> pracy</w:t>
      </w:r>
      <w:r w:rsidRPr="00BF2EEB">
        <w:rPr>
          <w:rFonts w:ascii="Cambria" w:hAnsi="Cambria" w:cs="Arial"/>
        </w:rPr>
        <w:t xml:space="preserve"> osób wykonujących czynności wchodzące w skład przedmiotu zamówienia, jeżeli wykonanie tych czynności polega na wykonywaniu pracy w sposób określony w art. 22 § 1 ustawy z dnia 26 czerwca 1974 r. - Kodeks pracy (tekst jedn.: Dz. U. z 2020 r. poz. 1320 z </w:t>
      </w:r>
      <w:proofErr w:type="spellStart"/>
      <w:r w:rsidRPr="00BF2EEB">
        <w:rPr>
          <w:rFonts w:ascii="Cambria" w:hAnsi="Cambria" w:cs="Arial"/>
        </w:rPr>
        <w:t>późn</w:t>
      </w:r>
      <w:proofErr w:type="spellEnd"/>
      <w:r w:rsidRPr="00BF2EEB">
        <w:rPr>
          <w:rFonts w:ascii="Cambria" w:hAnsi="Cambria" w:cs="Arial"/>
        </w:rPr>
        <w:t>. zm.), Wykonawca gwarantuje Zamawiającemu, że osoby wykonujące te czynności będą zatrudnione na podstawie umowy o pracę w rozumieniu Kodeksu pracy („Obowiązek Zatrudnienia”), przy czym wykonanie tych zobowiązań może nastąpić również poprzez zatrudnienie osób wskazanych przez podwykonawców.</w:t>
      </w:r>
    </w:p>
    <w:p w14:paraId="7BBF3659" w14:textId="77777777" w:rsidR="00656D65" w:rsidRPr="000916DC" w:rsidRDefault="00656D65" w:rsidP="004E0359">
      <w:pPr>
        <w:pStyle w:val="Akapitzlist1"/>
        <w:numPr>
          <w:ilvl w:val="0"/>
          <w:numId w:val="31"/>
        </w:numPr>
        <w:tabs>
          <w:tab w:val="num" w:pos="567"/>
        </w:tabs>
        <w:spacing w:line="276" w:lineRule="auto"/>
        <w:ind w:left="567" w:hanging="567"/>
        <w:jc w:val="both"/>
      </w:pPr>
      <w:r w:rsidRPr="00BF2EEB">
        <w:rPr>
          <w:rFonts w:ascii="Cambria" w:hAnsi="Cambria" w:cs="Arial"/>
        </w:rPr>
        <w:t xml:space="preserve">W trakcie realizacji zamówienia Zamawiający uprawniony jest do wykonywania czynności kontrolnych wobec Wykonawcy odnośnie spełniania przez Wykonawcę Obowiązku Zatrudnienia. </w:t>
      </w:r>
    </w:p>
    <w:p w14:paraId="7194DCC8" w14:textId="77777777" w:rsidR="00656D65" w:rsidRPr="000916DC" w:rsidRDefault="004E0359" w:rsidP="004E0359">
      <w:pPr>
        <w:pStyle w:val="Akapitzlist1"/>
        <w:numPr>
          <w:ilvl w:val="0"/>
          <w:numId w:val="31"/>
        </w:numPr>
        <w:tabs>
          <w:tab w:val="num" w:pos="567"/>
        </w:tabs>
        <w:spacing w:line="276" w:lineRule="auto"/>
        <w:ind w:left="567" w:hanging="567"/>
        <w:jc w:val="both"/>
      </w:pPr>
      <w:r w:rsidRPr="00BF2EEB">
        <w:rPr>
          <w:rFonts w:ascii="Cambria" w:hAnsi="Cambria" w:cs="Arial"/>
        </w:rPr>
        <w:t>N</w:t>
      </w:r>
      <w:r w:rsidR="00656D65" w:rsidRPr="00BF2EEB">
        <w:rPr>
          <w:rFonts w:ascii="Cambria" w:hAnsi="Cambria" w:cs="Arial"/>
        </w:rPr>
        <w:t>a każde wezwanie Zamawiającego, w wyznaczonym w tym wezwaniu terminie, Wykonawca przedłoży Zamawiającemu wskazane poniżej dowody w celu potwierdzenia spełniania Obowiązku Zatrudnienia osób wykonujących wskazane w ust. 1 czynności w trakcie realizacji zamówienia:</w:t>
      </w:r>
    </w:p>
    <w:p w14:paraId="76E6C696" w14:textId="77777777" w:rsidR="00656D65" w:rsidRPr="000916DC" w:rsidRDefault="00656D65" w:rsidP="004E0359">
      <w:pPr>
        <w:pStyle w:val="Akapitzlist1"/>
        <w:numPr>
          <w:ilvl w:val="1"/>
          <w:numId w:val="12"/>
        </w:numPr>
        <w:tabs>
          <w:tab w:val="clear" w:pos="1440"/>
          <w:tab w:val="num" w:pos="1276"/>
        </w:tabs>
        <w:spacing w:line="276" w:lineRule="auto"/>
        <w:ind w:left="1276" w:hanging="425"/>
        <w:jc w:val="both"/>
      </w:pPr>
      <w:r w:rsidRPr="00BF2EEB">
        <w:rPr>
          <w:rFonts w:ascii="Cambria" w:hAnsi="Cambria" w:cs="Arial"/>
        </w:rPr>
        <w:t>oświadczenia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0E5D51EB" w14:textId="77777777" w:rsidR="00656D65" w:rsidRPr="000916DC" w:rsidRDefault="00656D65" w:rsidP="004E0359">
      <w:pPr>
        <w:pStyle w:val="Akapitzlist1"/>
        <w:numPr>
          <w:ilvl w:val="1"/>
          <w:numId w:val="12"/>
        </w:numPr>
        <w:tabs>
          <w:tab w:val="clear" w:pos="1440"/>
          <w:tab w:val="num" w:pos="1276"/>
        </w:tabs>
        <w:spacing w:line="276" w:lineRule="auto"/>
        <w:ind w:left="1276" w:hanging="425"/>
        <w:jc w:val="both"/>
      </w:pPr>
      <w:r w:rsidRPr="00BF2EEB">
        <w:rPr>
          <w:rFonts w:ascii="Cambria" w:hAnsi="Cambria" w:cs="Arial"/>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w:t>
      </w:r>
    </w:p>
    <w:p w14:paraId="2D1C6DBA" w14:textId="77777777" w:rsidR="00656D65" w:rsidRPr="000916DC" w:rsidRDefault="00656D65" w:rsidP="004E0359">
      <w:pPr>
        <w:pStyle w:val="Akapitzlist1"/>
        <w:numPr>
          <w:ilvl w:val="1"/>
          <w:numId w:val="12"/>
        </w:numPr>
        <w:tabs>
          <w:tab w:val="clear" w:pos="1440"/>
          <w:tab w:val="num" w:pos="1276"/>
        </w:tabs>
        <w:spacing w:line="276" w:lineRule="auto"/>
        <w:ind w:left="1276" w:hanging="425"/>
        <w:jc w:val="both"/>
      </w:pPr>
      <w:r w:rsidRPr="00BF2EEB">
        <w:rPr>
          <w:rFonts w:ascii="Cambria" w:hAnsi="Cambria" w:cs="Arial"/>
        </w:rPr>
        <w:t>zaświadczenie właściwego oddziału ZUS, potwierdzające opłacanie przez wykonawcę lub podwykonawcę składek na ubezpieczenia społeczne i zdrowotne z tytułu zatrudnienia na podstawie umów o pracę za ostatni okres rozliczeniowy;</w:t>
      </w:r>
    </w:p>
    <w:p w14:paraId="36AA4BBE" w14:textId="77777777" w:rsidR="00656D65" w:rsidRPr="000916DC" w:rsidRDefault="00656D65" w:rsidP="004E0359">
      <w:pPr>
        <w:pStyle w:val="Akapitzlist1"/>
        <w:numPr>
          <w:ilvl w:val="1"/>
          <w:numId w:val="12"/>
        </w:numPr>
        <w:tabs>
          <w:tab w:val="clear" w:pos="1440"/>
          <w:tab w:val="num" w:pos="1276"/>
        </w:tabs>
        <w:spacing w:line="276" w:lineRule="auto"/>
        <w:ind w:left="1276" w:hanging="425"/>
        <w:jc w:val="both"/>
      </w:pPr>
      <w:r w:rsidRPr="00BF2EEB">
        <w:rPr>
          <w:rFonts w:ascii="Cambria" w:hAnsi="Cambria" w:cs="Arial"/>
        </w:rPr>
        <w:t>poświadczoną za zgodność z oryginałem odpowiednio przez wykonawcę lub podwykonawcę kopię dowodu potwierdzającego zgłoszenie pracownika przez pracodawcę do ubezpieczeń, żądania złożenia wyjaśnień w przypadku wątpliwości w zakresie potwierdzenia spełniania Obowiązku Zatrudnienia,</w:t>
      </w:r>
    </w:p>
    <w:p w14:paraId="3E288354" w14:textId="77777777" w:rsidR="00656D65" w:rsidRPr="000916DC" w:rsidRDefault="00656D65">
      <w:pPr>
        <w:pStyle w:val="Akapitzlist1"/>
        <w:spacing w:line="276" w:lineRule="auto"/>
        <w:ind w:left="567"/>
        <w:jc w:val="both"/>
      </w:pPr>
      <w:r w:rsidRPr="00BF2EEB">
        <w:rPr>
          <w:rFonts w:ascii="Cambria" w:hAnsi="Cambria" w:cs="Arial"/>
        </w:rPr>
        <w:lastRenderedPageBreak/>
        <w:t>- zawierających informacje, w tym dane osobowe, niezbędne do weryfikacji zatrudnienia na podstawie umowy o pracę, w szczególności imię i nazwisko zatrudnionego pracownika, datę zawarcia umowy o pracę, rodzaj umowy o pracę oraz zakres obowiązków pracownika.</w:t>
      </w:r>
    </w:p>
    <w:p w14:paraId="3342F60C" w14:textId="77777777" w:rsidR="00656D65" w:rsidRPr="000916DC" w:rsidRDefault="00656D65" w:rsidP="004E0359">
      <w:pPr>
        <w:pStyle w:val="Akapitzlist1"/>
        <w:numPr>
          <w:ilvl w:val="0"/>
          <w:numId w:val="31"/>
        </w:numPr>
        <w:tabs>
          <w:tab w:val="num" w:pos="567"/>
        </w:tabs>
        <w:spacing w:line="276" w:lineRule="auto"/>
        <w:ind w:left="567" w:hanging="567"/>
        <w:jc w:val="both"/>
      </w:pPr>
      <w:r w:rsidRPr="00BF2EEB">
        <w:rPr>
          <w:rFonts w:ascii="Cambria" w:hAnsi="Cambria" w:cs="Arial"/>
        </w:rPr>
        <w:t xml:space="preserve">Brak przedłożenia </w:t>
      </w:r>
      <w:r w:rsidR="00A47C2D" w:rsidRPr="00BF2EEB">
        <w:rPr>
          <w:rFonts w:ascii="Cambria" w:hAnsi="Cambria" w:cs="Arial"/>
        </w:rPr>
        <w:t xml:space="preserve">któregokolwiek </w:t>
      </w:r>
      <w:r w:rsidRPr="00BF2EEB">
        <w:rPr>
          <w:rFonts w:ascii="Cambria" w:hAnsi="Cambria" w:cs="Arial"/>
        </w:rPr>
        <w:t xml:space="preserve">dokumentów i oświadczeń wskazanych w ust. 3 </w:t>
      </w:r>
      <w:r w:rsidR="000F7EE0">
        <w:rPr>
          <w:rFonts w:ascii="Cambria" w:hAnsi="Cambria" w:cs="Arial"/>
        </w:rPr>
        <w:t xml:space="preserve">w terminie wyznaczonym przez Zamawiającego </w:t>
      </w:r>
      <w:r w:rsidRPr="00BF2EEB">
        <w:rPr>
          <w:rFonts w:ascii="Cambria" w:hAnsi="Cambria" w:cs="Arial"/>
        </w:rPr>
        <w:t>poczytuje się jako naruszenie Obowiązku Zatrudnienia przez Wykonawcę lub Podwykonawcę.</w:t>
      </w:r>
    </w:p>
    <w:p w14:paraId="2AE5FD9B" w14:textId="77777777" w:rsidR="00656D65" w:rsidRPr="000916DC" w:rsidRDefault="00656D65" w:rsidP="004E0359">
      <w:pPr>
        <w:pStyle w:val="Akapitzlist1"/>
        <w:numPr>
          <w:ilvl w:val="0"/>
          <w:numId w:val="31"/>
        </w:numPr>
        <w:tabs>
          <w:tab w:val="num" w:pos="567"/>
        </w:tabs>
        <w:spacing w:line="276" w:lineRule="auto"/>
        <w:ind w:left="567" w:hanging="567"/>
        <w:jc w:val="both"/>
      </w:pPr>
      <w:r w:rsidRPr="00BF2EEB">
        <w:rPr>
          <w:rFonts w:ascii="Cambria" w:hAnsi="Cambria" w:cs="Arial"/>
        </w:rPr>
        <w:t>Zamawiający uprawniony jest do sprawdzania tożsamości osób uczestniczących w wykonywaniu Przedmiotu Umowy.</w:t>
      </w:r>
    </w:p>
    <w:p w14:paraId="543EF594" w14:textId="77777777" w:rsidR="00656D65" w:rsidRPr="000916DC" w:rsidRDefault="00656D65" w:rsidP="004E0359">
      <w:pPr>
        <w:pStyle w:val="Akapitzlist1"/>
        <w:numPr>
          <w:ilvl w:val="0"/>
          <w:numId w:val="31"/>
        </w:numPr>
        <w:tabs>
          <w:tab w:val="num" w:pos="567"/>
        </w:tabs>
        <w:spacing w:line="276" w:lineRule="auto"/>
        <w:ind w:left="567" w:hanging="567"/>
        <w:jc w:val="both"/>
      </w:pPr>
      <w:r w:rsidRPr="00BF2EEB">
        <w:rPr>
          <w:rFonts w:ascii="Cambria" w:hAnsi="Cambria" w:cs="Arial"/>
        </w:rPr>
        <w:t>W przypadku wątpliwości co do przestrzegania przepisów prawa pracy przez Wykonawcę lub podwykonawcę, Zamawiający może zwrócić się o przeprowadzenie kontroli przez Państwową Inspekcję Pracy.</w:t>
      </w:r>
    </w:p>
    <w:p w14:paraId="0E60198B" w14:textId="77777777" w:rsidR="00DA018C" w:rsidRPr="00D933F4" w:rsidRDefault="00656D65" w:rsidP="00D933F4">
      <w:pPr>
        <w:pStyle w:val="Akapitzlist1"/>
        <w:numPr>
          <w:ilvl w:val="0"/>
          <w:numId w:val="31"/>
        </w:numPr>
        <w:tabs>
          <w:tab w:val="num" w:pos="567"/>
        </w:tabs>
        <w:spacing w:line="276" w:lineRule="auto"/>
        <w:ind w:left="567" w:hanging="567"/>
        <w:jc w:val="both"/>
      </w:pPr>
      <w:r w:rsidRPr="00BF2EEB">
        <w:rPr>
          <w:rFonts w:ascii="Cambria" w:hAnsi="Cambria" w:cs="Arial"/>
        </w:rPr>
        <w:t>Wykonawca zobowiązuje się dopuścić do wykonywania poszczególnych prac osoby, które zgodnie z obowiązującymi przepisami posiadają kwalifikacje do ich wykonania (np. odbyły odpowiednie szkolenia i ukończyły je z wynikiem pozytywnym, posiadają wymagane zaświadczenia kwalifikacyjne itp.).</w:t>
      </w:r>
    </w:p>
    <w:p w14:paraId="17C096C1" w14:textId="77777777" w:rsidR="005C7EBA" w:rsidRDefault="005C7EBA" w:rsidP="009479A3">
      <w:pPr>
        <w:spacing w:before="120" w:after="240" w:line="276" w:lineRule="auto"/>
        <w:rPr>
          <w:rFonts w:ascii="Cambria" w:hAnsi="Cambria"/>
          <w:b/>
        </w:rPr>
      </w:pPr>
    </w:p>
    <w:p w14:paraId="526438DD" w14:textId="77777777" w:rsidR="00656D65" w:rsidRPr="00BF2EEB" w:rsidRDefault="00656D65">
      <w:pPr>
        <w:spacing w:before="120" w:after="240" w:line="276" w:lineRule="auto"/>
        <w:jc w:val="center"/>
        <w:rPr>
          <w:rFonts w:ascii="Cambria" w:hAnsi="Cambria"/>
        </w:rPr>
      </w:pPr>
      <w:r w:rsidRPr="00BF2EEB">
        <w:rPr>
          <w:rFonts w:ascii="Cambria" w:hAnsi="Cambria"/>
          <w:b/>
        </w:rPr>
        <w:t xml:space="preserve">§ 13 </w:t>
      </w:r>
      <w:r w:rsidRPr="00BF2EEB">
        <w:rPr>
          <w:rFonts w:ascii="Cambria" w:hAnsi="Cambria"/>
          <w:b/>
          <w:smallCaps/>
        </w:rPr>
        <w:t>Ubezpieczenie</w:t>
      </w:r>
    </w:p>
    <w:p w14:paraId="69E64C73" w14:textId="77777777" w:rsidR="00656D65" w:rsidRPr="00BF2EEB" w:rsidRDefault="00656D65" w:rsidP="00636AD1">
      <w:pPr>
        <w:pStyle w:val="Akapitzlist1"/>
        <w:numPr>
          <w:ilvl w:val="3"/>
          <w:numId w:val="31"/>
        </w:numPr>
        <w:tabs>
          <w:tab w:val="num" w:pos="709"/>
        </w:tabs>
        <w:spacing w:before="120" w:after="120" w:line="276" w:lineRule="auto"/>
        <w:ind w:left="709" w:hanging="709"/>
        <w:jc w:val="both"/>
        <w:rPr>
          <w:rFonts w:ascii="Cambria" w:hAnsi="Cambria"/>
        </w:rPr>
      </w:pPr>
      <w:r w:rsidRPr="00BF2EEB">
        <w:rPr>
          <w:rFonts w:ascii="Cambria" w:hAnsi="Cambria"/>
        </w:rPr>
        <w:t xml:space="preserve">Wykonawca na własną odpowiedzialność i na swój koszt podejmie wszelkie działania zapobiegawcze jakie są wymagane rzetelną praktyką budowlaną oraz aktualnymi okolicznościami, aby zabezpieczyć prawa właścicieli </w:t>
      </w:r>
      <w:r w:rsidR="007F7601" w:rsidRPr="00BF2EEB">
        <w:rPr>
          <w:rFonts w:ascii="Cambria" w:hAnsi="Cambria"/>
        </w:rPr>
        <w:t>nieruchomości i budowli</w:t>
      </w:r>
      <w:r w:rsidRPr="00BF2EEB">
        <w:rPr>
          <w:rFonts w:ascii="Cambria" w:hAnsi="Cambria"/>
        </w:rPr>
        <w:t xml:space="preserve"> sąsiadujących z terenem budowy i unikać powodowania tam jakichkolwiek zakłóceń lub szkód.</w:t>
      </w:r>
    </w:p>
    <w:p w14:paraId="430FD3A2" w14:textId="202B7488" w:rsidR="00BD7FF4" w:rsidRPr="00BF2EEB" w:rsidRDefault="00BD7FF4" w:rsidP="000916DC">
      <w:pPr>
        <w:pStyle w:val="Akapitzlist1"/>
        <w:numPr>
          <w:ilvl w:val="3"/>
          <w:numId w:val="31"/>
        </w:numPr>
        <w:tabs>
          <w:tab w:val="num" w:pos="709"/>
        </w:tabs>
        <w:spacing w:before="120" w:after="120" w:line="276" w:lineRule="auto"/>
        <w:ind w:left="709" w:hanging="709"/>
        <w:jc w:val="both"/>
        <w:rPr>
          <w:rFonts w:ascii="Cambria" w:hAnsi="Cambria"/>
        </w:rPr>
      </w:pPr>
      <w:r w:rsidRPr="007F7601">
        <w:rPr>
          <w:rFonts w:ascii="Cambria" w:hAnsi="Cambria" w:cs="Arial"/>
        </w:rPr>
        <w:t xml:space="preserve">Wykonawca posiadania </w:t>
      </w:r>
      <w:bookmarkStart w:id="16" w:name="_Hlk69120028"/>
      <w:r w:rsidRPr="007F7601">
        <w:rPr>
          <w:rFonts w:ascii="Cambria" w:hAnsi="Cambria" w:cs="Arial"/>
        </w:rPr>
        <w:t xml:space="preserve">ubezpieczenia </w:t>
      </w:r>
      <w:r w:rsidRPr="007F7601">
        <w:rPr>
          <w:rFonts w:ascii="Cambria" w:hAnsi="Cambria" w:cs="Arial"/>
          <w:shd w:val="clear" w:color="auto" w:fill="FFFFFF"/>
        </w:rPr>
        <w:t>od odpowiedzialności cywilnej (OC) Wykonawcy z tytułu prowadzonej działalności gospodarczej obejmującej swym zakresem co najmniej szkody poniesione przez osoby trzecie w wyniku śmierci, uszkodzenia ciała, rozstroju zdrowia lub w wyniku utraty, zniszczenia lub uszkodzenia mienia własnego lub osób trzecich, jak również szkód spowodowanych błędami, powstałych w związku z wykonywaniem robót budowlanych i innych prac objętych przedmiotem Umowy, na kwotę ubezpieczenia nie niższą niż ce</w:t>
      </w:r>
      <w:r w:rsidR="00C80121">
        <w:rPr>
          <w:rFonts w:ascii="Cambria" w:hAnsi="Cambria" w:cs="Arial"/>
          <w:shd w:val="clear" w:color="auto" w:fill="FFFFFF"/>
        </w:rPr>
        <w:t xml:space="preserve">na ofertowa brutto, tj. </w:t>
      </w:r>
      <w:r w:rsidR="0031220E">
        <w:rPr>
          <w:rFonts w:ascii="Cambria" w:hAnsi="Cambria" w:cs="Arial"/>
          <w:shd w:val="clear" w:color="auto" w:fill="FFFFFF"/>
        </w:rPr>
        <w:t>………….</w:t>
      </w:r>
      <w:r w:rsidRPr="007F7601">
        <w:rPr>
          <w:rFonts w:ascii="Cambria" w:hAnsi="Cambria" w:cs="Arial"/>
          <w:shd w:val="clear" w:color="auto" w:fill="FFFFFF"/>
        </w:rPr>
        <w:t xml:space="preserve"> zł (</w:t>
      </w:r>
      <w:r w:rsidR="00C80121">
        <w:rPr>
          <w:rFonts w:ascii="Cambria" w:hAnsi="Cambria" w:cs="Arial"/>
          <w:shd w:val="clear" w:color="auto" w:fill="FFFFFF"/>
        </w:rPr>
        <w:t xml:space="preserve">słownie: </w:t>
      </w:r>
      <w:r w:rsidR="0031220E">
        <w:rPr>
          <w:rFonts w:ascii="Cambria" w:hAnsi="Cambria" w:cs="Arial"/>
          <w:shd w:val="clear" w:color="auto" w:fill="FFFFFF"/>
        </w:rPr>
        <w:t>…….</w:t>
      </w:r>
      <w:r w:rsidR="00C80121">
        <w:rPr>
          <w:rFonts w:ascii="Cambria" w:hAnsi="Cambria" w:cs="Arial"/>
          <w:shd w:val="clear" w:color="auto" w:fill="FFFFFF"/>
        </w:rPr>
        <w:t xml:space="preserve"> zł</w:t>
      </w:r>
      <w:r w:rsidRPr="007F7601">
        <w:rPr>
          <w:rFonts w:ascii="Cambria" w:hAnsi="Cambria" w:cs="Arial"/>
          <w:shd w:val="clear" w:color="auto" w:fill="FFFFFF"/>
        </w:rPr>
        <w:t>)</w:t>
      </w:r>
      <w:r w:rsidR="007311E1">
        <w:rPr>
          <w:rFonts w:ascii="Cambria" w:hAnsi="Cambria" w:cs="Arial"/>
          <w:shd w:val="clear" w:color="auto" w:fill="FFFFFF"/>
        </w:rPr>
        <w:t>.</w:t>
      </w:r>
      <w:bookmarkEnd w:id="16"/>
      <w:r w:rsidR="007311E1">
        <w:rPr>
          <w:rFonts w:ascii="Cambria" w:hAnsi="Cambria" w:cs="Arial"/>
          <w:shd w:val="clear" w:color="auto" w:fill="FFFFFF"/>
        </w:rPr>
        <w:t xml:space="preserve"> </w:t>
      </w:r>
      <w:r w:rsidR="007311E1" w:rsidRPr="00BF2EEB">
        <w:rPr>
          <w:rFonts w:ascii="Cambria" w:hAnsi="Cambria"/>
        </w:rPr>
        <w:t>Wykonawca zobowiązuje się utrzymywać ubezpieczeni</w:t>
      </w:r>
      <w:r w:rsidR="007311E1">
        <w:rPr>
          <w:rFonts w:ascii="Cambria" w:hAnsi="Cambria"/>
        </w:rPr>
        <w:t>e</w:t>
      </w:r>
      <w:r w:rsidR="007311E1" w:rsidRPr="00BF2EEB">
        <w:rPr>
          <w:rFonts w:ascii="Cambria" w:hAnsi="Cambria"/>
        </w:rPr>
        <w:t xml:space="preserve"> przez cały okres obowiązywania Umowy</w:t>
      </w:r>
      <w:r w:rsidR="007311E1">
        <w:rPr>
          <w:rFonts w:ascii="Cambria" w:hAnsi="Cambria"/>
        </w:rPr>
        <w:t>.</w:t>
      </w:r>
      <w:r w:rsidR="007311E1" w:rsidRPr="00BF2EEB">
        <w:rPr>
          <w:rFonts w:ascii="Cambria" w:hAnsi="Cambria"/>
        </w:rPr>
        <w:t xml:space="preserve"> </w:t>
      </w:r>
    </w:p>
    <w:p w14:paraId="5136D15B" w14:textId="77777777" w:rsidR="00656D65" w:rsidRPr="00BF2EEB" w:rsidRDefault="00656D65" w:rsidP="00636AD1">
      <w:pPr>
        <w:pStyle w:val="Akapitzlist1"/>
        <w:numPr>
          <w:ilvl w:val="3"/>
          <w:numId w:val="31"/>
        </w:numPr>
        <w:tabs>
          <w:tab w:val="num" w:pos="709"/>
        </w:tabs>
        <w:spacing w:before="120" w:after="120" w:line="276" w:lineRule="auto"/>
        <w:ind w:left="709" w:hanging="709"/>
        <w:jc w:val="both"/>
        <w:rPr>
          <w:rFonts w:ascii="Cambria" w:hAnsi="Cambria"/>
        </w:rPr>
      </w:pPr>
      <w:r w:rsidRPr="00BF2EEB">
        <w:rPr>
          <w:rFonts w:ascii="Cambria" w:hAnsi="Cambria"/>
        </w:rPr>
        <w:t xml:space="preserve">Dowody zawarcia </w:t>
      </w:r>
      <w:r w:rsidR="007311E1" w:rsidRPr="00BF2EEB">
        <w:rPr>
          <w:rFonts w:ascii="Cambria" w:hAnsi="Cambria"/>
        </w:rPr>
        <w:t>ubezpiecze</w:t>
      </w:r>
      <w:r w:rsidR="007311E1">
        <w:rPr>
          <w:rFonts w:ascii="Cambria" w:hAnsi="Cambria"/>
        </w:rPr>
        <w:t>nia</w:t>
      </w:r>
      <w:r w:rsidRPr="00BF2EEB">
        <w:rPr>
          <w:rFonts w:ascii="Cambria" w:hAnsi="Cambria"/>
        </w:rPr>
        <w:t xml:space="preserve">, o których mowa w ust. 2  wykonawca przedłoży Zamawiającemu przed </w:t>
      </w:r>
      <w:r w:rsidR="00604D4B" w:rsidRPr="00BF2EEB">
        <w:rPr>
          <w:rFonts w:ascii="Cambria" w:hAnsi="Cambria"/>
        </w:rPr>
        <w:t>podpisaniem umowy.</w:t>
      </w:r>
    </w:p>
    <w:p w14:paraId="0ECF5FBF" w14:textId="77777777" w:rsidR="00656D65" w:rsidRPr="00D933F4" w:rsidRDefault="00656D65" w:rsidP="00D933F4">
      <w:pPr>
        <w:pStyle w:val="Akapitzlist1"/>
        <w:numPr>
          <w:ilvl w:val="3"/>
          <w:numId w:val="31"/>
        </w:numPr>
        <w:tabs>
          <w:tab w:val="num" w:pos="709"/>
        </w:tabs>
        <w:spacing w:before="120" w:after="120" w:line="276" w:lineRule="auto"/>
        <w:ind w:left="709" w:hanging="709"/>
        <w:jc w:val="both"/>
        <w:rPr>
          <w:rFonts w:ascii="Cambria" w:hAnsi="Cambria"/>
        </w:rPr>
      </w:pPr>
      <w:r w:rsidRPr="00BF2EEB">
        <w:rPr>
          <w:rFonts w:ascii="Cambria" w:hAnsi="Cambria"/>
        </w:rPr>
        <w:t xml:space="preserve">W przypadku, gdy termin obowiązywania polisy będzie miał się zakończyć przed terminem określonym w ust. 2 niniejszego paragrafu, Wykonawca na 14 (czternaście) dni przed upływem tego terminu, ma obowiązek przedłożyć Zamawiającemu dokument o kontynuacji ubezpieczenia. W przypadku uchybienia temu obowiązkowi Zamawiający może ubezpieczyć Wykonawcę na jego koszt. Zamawiający jest uprawniony, wedle swojego wyboru, koszt ubezpieczenia Wykonawcy potrącić z Wynagrodzenia bądź roszczenie o zwrot kosztów ubezpieczenia zaspokoić z Zabezpieczenia należytego wykonania umowy. </w:t>
      </w:r>
    </w:p>
    <w:p w14:paraId="4498D437" w14:textId="77777777" w:rsidR="00656D65" w:rsidRPr="00BF2EEB" w:rsidRDefault="00656D65">
      <w:pPr>
        <w:spacing w:before="120" w:after="240" w:line="276" w:lineRule="auto"/>
        <w:jc w:val="center"/>
        <w:rPr>
          <w:rFonts w:ascii="Cambria" w:hAnsi="Cambria"/>
        </w:rPr>
      </w:pPr>
      <w:r w:rsidRPr="00BF2EEB">
        <w:rPr>
          <w:rFonts w:ascii="Cambria" w:hAnsi="Cambria"/>
          <w:b/>
        </w:rPr>
        <w:t xml:space="preserve">§ 14 </w:t>
      </w:r>
      <w:r w:rsidRPr="00BF2EEB">
        <w:rPr>
          <w:rFonts w:ascii="Cambria" w:hAnsi="Cambria"/>
          <w:b/>
          <w:smallCaps/>
        </w:rPr>
        <w:t>Zabezpieczenie należytego wykonania umowy</w:t>
      </w:r>
    </w:p>
    <w:p w14:paraId="361213CE" w14:textId="08192A5D" w:rsidR="00656D65" w:rsidRPr="00BF2EEB" w:rsidRDefault="00656D65" w:rsidP="00636AD1">
      <w:pPr>
        <w:pStyle w:val="Akapitzlist1"/>
        <w:numPr>
          <w:ilvl w:val="6"/>
          <w:numId w:val="31"/>
        </w:numPr>
        <w:tabs>
          <w:tab w:val="num" w:pos="567"/>
        </w:tabs>
        <w:spacing w:before="120" w:after="120" w:line="276" w:lineRule="auto"/>
        <w:ind w:left="567" w:hanging="567"/>
        <w:jc w:val="both"/>
        <w:rPr>
          <w:rFonts w:ascii="Cambria" w:hAnsi="Cambria"/>
        </w:rPr>
      </w:pPr>
      <w:r w:rsidRPr="00BF2EEB">
        <w:rPr>
          <w:rFonts w:ascii="Cambria" w:hAnsi="Cambria"/>
        </w:rPr>
        <w:lastRenderedPageBreak/>
        <w:t xml:space="preserve">Strony potwierdzają, że przed zawarciem Umowy Wykonawca wniósł zabezpieczenie należytego wykonania Umowy (dalej: „Zabezpieczenie”) w jednej z form przewidzianych w art. </w:t>
      </w:r>
      <w:r w:rsidR="00297690" w:rsidRPr="00BF2EEB">
        <w:rPr>
          <w:rFonts w:ascii="Cambria" w:hAnsi="Cambria"/>
        </w:rPr>
        <w:t>4</w:t>
      </w:r>
      <w:r w:rsidR="002F7829" w:rsidRPr="00BF2EEB">
        <w:rPr>
          <w:rFonts w:ascii="Cambria" w:hAnsi="Cambria"/>
        </w:rPr>
        <w:t>50</w:t>
      </w:r>
      <w:r w:rsidR="00297690" w:rsidRPr="00BF2EEB">
        <w:rPr>
          <w:rFonts w:ascii="Cambria" w:hAnsi="Cambria"/>
        </w:rPr>
        <w:t xml:space="preserve"> </w:t>
      </w:r>
      <w:r w:rsidR="00CC1AD9">
        <w:rPr>
          <w:rFonts w:ascii="Cambria" w:hAnsi="Cambria"/>
        </w:rPr>
        <w:t xml:space="preserve">ust. 1 </w:t>
      </w:r>
      <w:r w:rsidR="00391C64">
        <w:rPr>
          <w:rFonts w:ascii="Cambria" w:hAnsi="Cambria"/>
        </w:rPr>
        <w:t xml:space="preserve">PZP, tj. w formie </w:t>
      </w:r>
      <w:del w:id="17" w:author="Aleksandra Pściuk" w:date="2022-04-19T14:26:00Z">
        <w:r w:rsidR="00391C64" w:rsidDel="00090CDA">
          <w:rPr>
            <w:rFonts w:ascii="Cambria" w:hAnsi="Cambria"/>
          </w:rPr>
          <w:delText>gotówki</w:delText>
        </w:r>
        <w:r w:rsidRPr="00BF2EEB" w:rsidDel="00090CDA">
          <w:rPr>
            <w:rFonts w:ascii="Cambria" w:hAnsi="Cambria"/>
          </w:rPr>
          <w:delText xml:space="preserve"> </w:delText>
        </w:r>
      </w:del>
      <w:ins w:id="18" w:author="Aleksandra Pściuk" w:date="2022-04-19T14:26:00Z">
        <w:r w:rsidR="00090CDA">
          <w:rPr>
            <w:rFonts w:ascii="Cambria" w:hAnsi="Cambria"/>
          </w:rPr>
          <w:t>……………….</w:t>
        </w:r>
        <w:r w:rsidR="00090CDA" w:rsidRPr="00BF2EEB">
          <w:rPr>
            <w:rFonts w:ascii="Cambria" w:hAnsi="Cambria"/>
          </w:rPr>
          <w:t xml:space="preserve"> </w:t>
        </w:r>
      </w:ins>
      <w:r w:rsidRPr="00BF2EEB">
        <w:rPr>
          <w:rFonts w:ascii="Cambria" w:hAnsi="Cambria"/>
        </w:rPr>
        <w:t>w kwocie stanowiącej równowartość 5 (pięć) % Wynagrodzenia bru</w:t>
      </w:r>
      <w:r w:rsidR="00CD739E">
        <w:rPr>
          <w:rFonts w:ascii="Cambria" w:hAnsi="Cambria"/>
        </w:rPr>
        <w:t>tto, co stanowi kwotę …………</w:t>
      </w:r>
      <w:r w:rsidR="002E5B63">
        <w:rPr>
          <w:rFonts w:ascii="Cambria" w:hAnsi="Cambria"/>
        </w:rPr>
        <w:t xml:space="preserve"> zł</w:t>
      </w:r>
      <w:r w:rsidRPr="00BF2EEB">
        <w:rPr>
          <w:rFonts w:ascii="Cambria" w:hAnsi="Cambria"/>
        </w:rPr>
        <w:t xml:space="preserve"> sł</w:t>
      </w:r>
      <w:r w:rsidR="00CD739E">
        <w:rPr>
          <w:rFonts w:ascii="Cambria" w:hAnsi="Cambria"/>
        </w:rPr>
        <w:t>ownie: ………………….. zł ………..</w:t>
      </w:r>
      <w:r w:rsidR="007A6DA7">
        <w:rPr>
          <w:rFonts w:ascii="Cambria" w:hAnsi="Cambria"/>
        </w:rPr>
        <w:t xml:space="preserve"> groszy</w:t>
      </w:r>
      <w:r w:rsidRPr="00BF2EEB">
        <w:rPr>
          <w:rFonts w:ascii="Cambria" w:hAnsi="Cambria"/>
        </w:rPr>
        <w:t>.</w:t>
      </w:r>
    </w:p>
    <w:p w14:paraId="6E8E86CC" w14:textId="77777777" w:rsidR="00656D65" w:rsidRPr="00BF2EEB" w:rsidRDefault="00656D65" w:rsidP="00636AD1">
      <w:pPr>
        <w:pStyle w:val="Akapitzlist1"/>
        <w:numPr>
          <w:ilvl w:val="6"/>
          <w:numId w:val="31"/>
        </w:numPr>
        <w:tabs>
          <w:tab w:val="num" w:pos="567"/>
        </w:tabs>
        <w:spacing w:before="120" w:after="120" w:line="276" w:lineRule="auto"/>
        <w:ind w:left="567" w:hanging="567"/>
        <w:jc w:val="both"/>
        <w:rPr>
          <w:rFonts w:ascii="Cambria" w:hAnsi="Cambria"/>
        </w:rPr>
      </w:pPr>
      <w:r w:rsidRPr="00BF2EEB">
        <w:rPr>
          <w:rFonts w:ascii="Cambria" w:hAnsi="Cambria"/>
        </w:rPr>
        <w:t xml:space="preserve">W przypadku wniesienia Zabezpieczenia w formach wskazanych w art. </w:t>
      </w:r>
      <w:r w:rsidR="002F7829" w:rsidRPr="00BF2EEB">
        <w:rPr>
          <w:rFonts w:ascii="Cambria" w:hAnsi="Cambria"/>
        </w:rPr>
        <w:t xml:space="preserve">450 </w:t>
      </w:r>
      <w:r w:rsidRPr="00BF2EEB">
        <w:rPr>
          <w:rFonts w:ascii="Cambria" w:hAnsi="Cambria"/>
        </w:rPr>
        <w:t xml:space="preserve">ust. 1 pkt. 2-5 PZP treść dokumentu zabezpieczenia musi zostać uprzednio zaakceptowana przez Zamawiającego </w:t>
      </w:r>
      <w:r w:rsidR="00CC1AD9">
        <w:rPr>
          <w:rFonts w:ascii="Cambria" w:hAnsi="Cambria"/>
        </w:rPr>
        <w:t>na zasadach określonych w rozdziale</w:t>
      </w:r>
      <w:r w:rsidR="005A66D0">
        <w:rPr>
          <w:rFonts w:ascii="Cambria" w:hAnsi="Cambria"/>
        </w:rPr>
        <w:t xml:space="preserve"> 20</w:t>
      </w:r>
      <w:r w:rsidR="00CC1AD9">
        <w:rPr>
          <w:rFonts w:ascii="Cambria" w:hAnsi="Cambria"/>
        </w:rPr>
        <w:t xml:space="preserve"> SWZ.</w:t>
      </w:r>
    </w:p>
    <w:p w14:paraId="6CD62C74" w14:textId="77777777" w:rsidR="00656D65" w:rsidRPr="00BF2EEB" w:rsidRDefault="00656D65" w:rsidP="00636AD1">
      <w:pPr>
        <w:pStyle w:val="Akapitzlist1"/>
        <w:numPr>
          <w:ilvl w:val="6"/>
          <w:numId w:val="31"/>
        </w:numPr>
        <w:tabs>
          <w:tab w:val="num" w:pos="567"/>
        </w:tabs>
        <w:spacing w:before="120" w:after="120" w:line="276" w:lineRule="auto"/>
        <w:ind w:left="567" w:hanging="567"/>
        <w:jc w:val="both"/>
        <w:rPr>
          <w:rFonts w:ascii="Cambria" w:hAnsi="Cambria"/>
        </w:rPr>
      </w:pPr>
      <w:r w:rsidRPr="00BF2EEB">
        <w:rPr>
          <w:rFonts w:ascii="Cambria" w:hAnsi="Cambria"/>
        </w:rPr>
        <w:t xml:space="preserve">W trakcie realizacji Umowy Wykonawca może dokonać zmiany formy Zabezpieczenia na jedną lub kilka form, o których mowa w art. </w:t>
      </w:r>
      <w:r w:rsidR="002F7829" w:rsidRPr="00BF2EEB">
        <w:rPr>
          <w:rFonts w:ascii="Cambria" w:hAnsi="Cambria"/>
        </w:rPr>
        <w:t xml:space="preserve">450 </w:t>
      </w:r>
      <w:r w:rsidR="00A76EF7">
        <w:rPr>
          <w:rFonts w:ascii="Cambria" w:hAnsi="Cambria" w:cs="Times New Roman"/>
          <w:sz w:val="21"/>
          <w:szCs w:val="21"/>
        </w:rPr>
        <w:t xml:space="preserve">ust. 1 </w:t>
      </w:r>
      <w:r w:rsidRPr="00BF2EEB">
        <w:rPr>
          <w:rFonts w:ascii="Cambria" w:hAnsi="Cambria"/>
        </w:rPr>
        <w:t>PZP. Zmiana formy zabezpieczenia nie stanowi zmiany Umowy.</w:t>
      </w:r>
    </w:p>
    <w:p w14:paraId="6F745127" w14:textId="77777777" w:rsidR="00656D65" w:rsidRPr="00BF2EEB" w:rsidRDefault="00656D65" w:rsidP="00636AD1">
      <w:pPr>
        <w:pStyle w:val="Akapitzlist1"/>
        <w:numPr>
          <w:ilvl w:val="6"/>
          <w:numId w:val="31"/>
        </w:numPr>
        <w:tabs>
          <w:tab w:val="num" w:pos="567"/>
        </w:tabs>
        <w:spacing w:before="120" w:after="120" w:line="276" w:lineRule="auto"/>
        <w:ind w:left="567" w:hanging="567"/>
        <w:jc w:val="both"/>
        <w:rPr>
          <w:rFonts w:ascii="Cambria" w:hAnsi="Cambria"/>
        </w:rPr>
      </w:pPr>
      <w:r w:rsidRPr="00BF2EEB">
        <w:rPr>
          <w:rFonts w:ascii="Cambria" w:hAnsi="Cambria"/>
        </w:rPr>
        <w:t>Wniesione zabezpieczenie przeznaczone jest na zabezpieczenie i ewentualne zaspokojenie wszelkich roszczeń Zamawiającego z tytułu niewykonania lub nienależytego wykonania Umowy.</w:t>
      </w:r>
    </w:p>
    <w:p w14:paraId="5C5A3E7A" w14:textId="3E223F2D" w:rsidR="00656D65" w:rsidRPr="00BF2EEB" w:rsidRDefault="00656D65" w:rsidP="00AB01A9">
      <w:pPr>
        <w:pStyle w:val="Akapitzlist1"/>
        <w:numPr>
          <w:ilvl w:val="6"/>
          <w:numId w:val="31"/>
        </w:numPr>
        <w:tabs>
          <w:tab w:val="clear" w:pos="5380"/>
        </w:tabs>
        <w:spacing w:before="120" w:after="120" w:line="276" w:lineRule="auto"/>
        <w:ind w:left="567" w:hanging="567"/>
        <w:jc w:val="both"/>
        <w:rPr>
          <w:rFonts w:ascii="Cambria" w:hAnsi="Cambria"/>
        </w:rPr>
      </w:pPr>
      <w:r w:rsidRPr="00BF2EEB">
        <w:rPr>
          <w:rFonts w:ascii="Cambria" w:hAnsi="Cambria"/>
        </w:rPr>
        <w:t xml:space="preserve">Zwrot 70 (siedemdziesięciu) % kwoty Zabezpieczenia nastąpi w terminie do 30 (trzydziestu) dni od </w:t>
      </w:r>
      <w:r w:rsidR="00AB01A9" w:rsidRPr="00AB01A9">
        <w:rPr>
          <w:rFonts w:ascii="Cambria" w:hAnsi="Cambria"/>
        </w:rPr>
        <w:t>dnia wykonania zamówienia i uznania przez zamawiającego za należycie wykonane</w:t>
      </w:r>
      <w:r w:rsidRPr="00BF2EEB">
        <w:rPr>
          <w:rFonts w:ascii="Cambria" w:hAnsi="Cambria"/>
        </w:rPr>
        <w:t>.</w:t>
      </w:r>
    </w:p>
    <w:p w14:paraId="0D1BAB29" w14:textId="0697325C" w:rsidR="00656D65" w:rsidRPr="00BF2EEB" w:rsidRDefault="00656D65" w:rsidP="00636AD1">
      <w:pPr>
        <w:pStyle w:val="Akapitzlist1"/>
        <w:numPr>
          <w:ilvl w:val="6"/>
          <w:numId w:val="31"/>
        </w:numPr>
        <w:tabs>
          <w:tab w:val="num" w:pos="567"/>
        </w:tabs>
        <w:spacing w:before="120" w:after="120" w:line="276" w:lineRule="auto"/>
        <w:ind w:left="567" w:hanging="567"/>
        <w:jc w:val="both"/>
        <w:rPr>
          <w:rFonts w:ascii="Cambria" w:hAnsi="Cambria"/>
        </w:rPr>
      </w:pPr>
      <w:r w:rsidRPr="00BF2EEB">
        <w:rPr>
          <w:rFonts w:ascii="Cambria" w:hAnsi="Cambria"/>
        </w:rPr>
        <w:t>Strony postanawiają, że kwota odpowiadająca 30 (trzydziestu) % kwoty Zabezpieczenia stanowić będzie zabezpieczenie roszczeń z tytułu rękojmi za wady</w:t>
      </w:r>
      <w:r w:rsidR="00AB01A9">
        <w:rPr>
          <w:rFonts w:ascii="Cambria" w:hAnsi="Cambria"/>
        </w:rPr>
        <w:t xml:space="preserve">  i gwarancji jakości</w:t>
      </w:r>
      <w:r w:rsidRPr="00BF2EEB">
        <w:rPr>
          <w:rFonts w:ascii="Cambria" w:hAnsi="Cambria"/>
        </w:rPr>
        <w:t>, zostanie zwrócone po upływie 15 dni od upływu okresu rękojmi i gwarancji.</w:t>
      </w:r>
    </w:p>
    <w:p w14:paraId="7981F964" w14:textId="77777777" w:rsidR="00656D65" w:rsidRPr="00BF2EEB" w:rsidRDefault="00656D65" w:rsidP="00636AD1">
      <w:pPr>
        <w:pStyle w:val="Akapitzlist1"/>
        <w:numPr>
          <w:ilvl w:val="6"/>
          <w:numId w:val="31"/>
        </w:numPr>
        <w:tabs>
          <w:tab w:val="num" w:pos="567"/>
        </w:tabs>
        <w:spacing w:before="120" w:after="120" w:line="276" w:lineRule="auto"/>
        <w:ind w:left="567" w:hanging="567"/>
        <w:jc w:val="both"/>
        <w:rPr>
          <w:rFonts w:ascii="Cambria" w:hAnsi="Cambria"/>
        </w:rPr>
      </w:pPr>
      <w:r w:rsidRPr="00BF2EEB">
        <w:rPr>
          <w:rFonts w:ascii="Cambria" w:hAnsi="Cambria"/>
        </w:rPr>
        <w:t>Zamawiający ma prawo zaspokoić z Zabezpieczenia wszelkie roszczenia z tytułu niewykonania lub nienależytego wykonania zobowiązania, w tym kary umowne, niezależnie, czy wynikają z Umowy czy przepisów prawa oraz roszczenia z rękojmi za wady</w:t>
      </w:r>
      <w:r w:rsidR="00B15ACC" w:rsidRPr="00BF2EEB">
        <w:rPr>
          <w:rFonts w:ascii="Cambria" w:hAnsi="Cambria"/>
        </w:rPr>
        <w:t xml:space="preserve"> i gwarancji</w:t>
      </w:r>
      <w:r w:rsidRPr="00BF2EEB">
        <w:rPr>
          <w:rFonts w:ascii="Cambria" w:hAnsi="Cambria"/>
        </w:rPr>
        <w:t>.</w:t>
      </w:r>
    </w:p>
    <w:p w14:paraId="0A4965B2" w14:textId="77777777" w:rsidR="00656D65" w:rsidRPr="00BF2EEB" w:rsidRDefault="00656D65" w:rsidP="005A66D0">
      <w:pPr>
        <w:pStyle w:val="Akapitzlist1"/>
        <w:numPr>
          <w:ilvl w:val="6"/>
          <w:numId w:val="31"/>
        </w:numPr>
        <w:tabs>
          <w:tab w:val="clear" w:pos="5380"/>
        </w:tabs>
        <w:spacing w:before="120" w:after="120" w:line="276" w:lineRule="auto"/>
        <w:ind w:left="567" w:hanging="567"/>
        <w:jc w:val="both"/>
        <w:rPr>
          <w:rFonts w:ascii="Cambria" w:hAnsi="Cambria"/>
        </w:rPr>
      </w:pPr>
      <w:r w:rsidRPr="00BF2EEB">
        <w:rPr>
          <w:rFonts w:ascii="Cambria" w:hAnsi="Cambria"/>
        </w:rPr>
        <w:t xml:space="preserve">W przypadku </w:t>
      </w:r>
      <w:r w:rsidR="000F75D9" w:rsidRPr="00BF2EEB">
        <w:rPr>
          <w:rFonts w:ascii="Cambria" w:hAnsi="Cambria"/>
        </w:rPr>
        <w:t xml:space="preserve">niewykonania Przedmiotu Umowy w Terminie Wykonania  lub </w:t>
      </w:r>
      <w:r w:rsidRPr="00BF2EEB">
        <w:rPr>
          <w:rFonts w:ascii="Cambria" w:hAnsi="Cambria"/>
        </w:rPr>
        <w:t xml:space="preserve">zmiany terminu zakończenia realizacji Przedmiotu Umowy Wykonawca odpowiednio zmieni termin obowiązywania Zabezpieczenia. Wykonawca obowiązany jest do przedłożenia przedłużonego Zabezpieczenia w terminie 30 dni przed upływem terminu ważności dotychczasowego zabezpieczenia.  </w:t>
      </w:r>
    </w:p>
    <w:p w14:paraId="3CCF1496" w14:textId="77777777" w:rsidR="00656D65" w:rsidRPr="00BF2EEB" w:rsidRDefault="00656D65" w:rsidP="00636AD1">
      <w:pPr>
        <w:pStyle w:val="Akapitzlist1"/>
        <w:numPr>
          <w:ilvl w:val="6"/>
          <w:numId w:val="31"/>
        </w:numPr>
        <w:tabs>
          <w:tab w:val="num" w:pos="567"/>
        </w:tabs>
        <w:spacing w:before="120" w:after="120" w:line="276" w:lineRule="auto"/>
        <w:ind w:left="567" w:hanging="567"/>
        <w:jc w:val="both"/>
        <w:rPr>
          <w:rFonts w:ascii="Cambria" w:hAnsi="Cambria"/>
        </w:rPr>
      </w:pPr>
      <w:r w:rsidRPr="00BF2EEB">
        <w:rPr>
          <w:rFonts w:ascii="Cambria" w:hAnsi="Cambria"/>
        </w:rPr>
        <w:t>W przypadku wniesienia zabezpieczenia w formie niepieniężnej i niezrealizowania obowiązku przedłużenia tego zabezpieczenia, o którym mowa w ust. 8, Zamawiający ma prawo zrealizować gwarancję/poręczenie, celem ustanowienia zabezpieczenia na ten przedłużony okres.</w:t>
      </w:r>
    </w:p>
    <w:p w14:paraId="6F559DCC" w14:textId="77777777" w:rsidR="00656D65" w:rsidRPr="00BF2EEB" w:rsidRDefault="00656D65">
      <w:pPr>
        <w:pStyle w:val="Nagwek1"/>
        <w:spacing w:after="240"/>
        <w:ind w:left="851" w:hanging="851"/>
        <w:jc w:val="center"/>
        <w:rPr>
          <w:rFonts w:ascii="Cambria" w:hAnsi="Cambria"/>
          <w:sz w:val="22"/>
          <w:szCs w:val="22"/>
        </w:rPr>
      </w:pPr>
      <w:r w:rsidRPr="00BF2EEB">
        <w:rPr>
          <w:rFonts w:ascii="Cambria" w:hAnsi="Cambria" w:cs="Calibri Light"/>
          <w:b/>
          <w:bCs/>
          <w:color w:val="auto"/>
          <w:sz w:val="22"/>
          <w:szCs w:val="22"/>
        </w:rPr>
        <w:t xml:space="preserve">§ 15 </w:t>
      </w:r>
      <w:r w:rsidRPr="00BF2EEB">
        <w:rPr>
          <w:rFonts w:ascii="Cambria" w:hAnsi="Cambria" w:cs="Calibri Light"/>
          <w:b/>
          <w:bCs/>
          <w:smallCaps/>
          <w:color w:val="000000"/>
          <w:sz w:val="22"/>
          <w:szCs w:val="22"/>
          <w:shd w:val="clear" w:color="auto" w:fill="FFFFFF"/>
        </w:rPr>
        <w:t>Gwarancja jakości i Rękojmia za wady</w:t>
      </w:r>
    </w:p>
    <w:p w14:paraId="42939D1C" w14:textId="77777777" w:rsidR="00656D65" w:rsidRPr="00BF2EEB" w:rsidRDefault="00656D65">
      <w:pPr>
        <w:pStyle w:val="Akapitzlist1"/>
        <w:numPr>
          <w:ilvl w:val="0"/>
          <w:numId w:val="15"/>
        </w:numPr>
        <w:spacing w:after="60" w:line="276" w:lineRule="auto"/>
        <w:ind w:left="567" w:hanging="567"/>
        <w:jc w:val="both"/>
        <w:rPr>
          <w:rFonts w:ascii="Cambria" w:hAnsi="Cambria"/>
        </w:rPr>
      </w:pPr>
      <w:r w:rsidRPr="00BF2EEB">
        <w:rPr>
          <w:rFonts w:ascii="Cambria" w:hAnsi="Cambria" w:cs="Calibri Light"/>
          <w:bCs/>
          <w:shd w:val="clear" w:color="auto" w:fill="FFFFFF"/>
        </w:rPr>
        <w:t>Wykonawca udziela Zamawiającemu gwarancji jakości („Gwarancja Jakości”)</w:t>
      </w:r>
      <w:r w:rsidR="00285E54" w:rsidRPr="00BF2EEB">
        <w:rPr>
          <w:rFonts w:ascii="Cambria" w:hAnsi="Cambria" w:cs="Calibri Light"/>
          <w:bCs/>
          <w:shd w:val="clear" w:color="auto" w:fill="FFFFFF"/>
        </w:rPr>
        <w:t xml:space="preserve"> </w:t>
      </w:r>
      <w:r w:rsidR="001577AE">
        <w:rPr>
          <w:rFonts w:ascii="Cambria" w:hAnsi="Cambria" w:cs="Arial"/>
        </w:rPr>
        <w:t xml:space="preserve">na okres </w:t>
      </w:r>
      <w:r w:rsidR="00CD739E">
        <w:rPr>
          <w:rFonts w:ascii="Cambria" w:hAnsi="Cambria" w:cs="Arial"/>
          <w:b/>
        </w:rPr>
        <w:t>……..</w:t>
      </w:r>
      <w:r w:rsidR="00285E54" w:rsidRPr="007F7601">
        <w:rPr>
          <w:rFonts w:ascii="Cambria" w:hAnsi="Cambria" w:cs="Arial"/>
          <w:b/>
        </w:rPr>
        <w:t xml:space="preserve"> miesięcy</w:t>
      </w:r>
      <w:r w:rsidRPr="00BF2EEB">
        <w:rPr>
          <w:rFonts w:ascii="Cambria" w:hAnsi="Cambria" w:cs="Calibri Light"/>
          <w:bCs/>
          <w:shd w:val="clear" w:color="auto" w:fill="FFFFFF"/>
        </w:rPr>
        <w:t xml:space="preserve"> oraz rękojmi za wady („Rękojmia za Wady”)</w:t>
      </w:r>
      <w:r w:rsidR="00285E54" w:rsidRPr="007F7601">
        <w:rPr>
          <w:rFonts w:ascii="Cambria" w:hAnsi="Cambria" w:cs="Arial"/>
        </w:rPr>
        <w:t xml:space="preserve"> na okres </w:t>
      </w:r>
      <w:r w:rsidR="00285E54" w:rsidRPr="007F7601">
        <w:rPr>
          <w:rFonts w:ascii="Cambria" w:hAnsi="Cambria" w:cs="Arial"/>
          <w:b/>
        </w:rPr>
        <w:t>60 miesięcy</w:t>
      </w:r>
      <w:r w:rsidRPr="00BF2EEB">
        <w:rPr>
          <w:rFonts w:ascii="Cambria" w:hAnsi="Cambria" w:cs="Calibri Light"/>
          <w:bCs/>
          <w:shd w:val="clear" w:color="auto" w:fill="FFFFFF"/>
        </w:rPr>
        <w:t xml:space="preserve"> . </w:t>
      </w:r>
    </w:p>
    <w:p w14:paraId="33FF1AB5" w14:textId="77777777" w:rsidR="00656D65" w:rsidRPr="00BF2EEB" w:rsidRDefault="00656D65">
      <w:pPr>
        <w:pStyle w:val="Akapitzlist1"/>
        <w:numPr>
          <w:ilvl w:val="0"/>
          <w:numId w:val="15"/>
        </w:numPr>
        <w:spacing w:after="60" w:line="276" w:lineRule="auto"/>
        <w:ind w:left="567" w:hanging="567"/>
        <w:jc w:val="both"/>
        <w:rPr>
          <w:rFonts w:ascii="Cambria" w:hAnsi="Cambria"/>
        </w:rPr>
      </w:pPr>
      <w:r w:rsidRPr="00BF2EEB">
        <w:rPr>
          <w:rFonts w:ascii="Cambria" w:hAnsi="Cambria" w:cs="Calibri Light"/>
          <w:bCs/>
          <w:shd w:val="clear" w:color="auto" w:fill="FFFFFF"/>
        </w:rPr>
        <w:t xml:space="preserve">Strony postanawiają, iż bieg terminu Rękojmi za Wady oraz Gwarancji Jakości rozpoczyna się od dnia podpisania protokołu odbioru końcowego Przedmiotu Umowy. </w:t>
      </w:r>
    </w:p>
    <w:p w14:paraId="5CB05BEE" w14:textId="77777777" w:rsidR="00656D65" w:rsidRPr="00BF2EEB" w:rsidRDefault="00656D65">
      <w:pPr>
        <w:pStyle w:val="Akapitzlist1"/>
        <w:numPr>
          <w:ilvl w:val="0"/>
          <w:numId w:val="15"/>
        </w:numPr>
        <w:spacing w:after="60" w:line="276" w:lineRule="auto"/>
        <w:ind w:left="567" w:hanging="567"/>
        <w:jc w:val="both"/>
        <w:rPr>
          <w:rFonts w:ascii="Cambria" w:hAnsi="Cambria"/>
        </w:rPr>
      </w:pPr>
      <w:r w:rsidRPr="00BF2EEB">
        <w:rPr>
          <w:rFonts w:ascii="Cambria" w:hAnsi="Cambria" w:cs="Calibri Light"/>
          <w:shd w:val="clear" w:color="auto" w:fill="FFFFFF"/>
        </w:rPr>
        <w:t xml:space="preserve">Umowa stanowi dokument gwarancyjny w rozumieniu KC. </w:t>
      </w:r>
    </w:p>
    <w:p w14:paraId="74C3B2EB" w14:textId="77777777" w:rsidR="00656D65" w:rsidRPr="00BF2EEB" w:rsidRDefault="00656D65">
      <w:pPr>
        <w:pStyle w:val="Akapitzlist1"/>
        <w:numPr>
          <w:ilvl w:val="0"/>
          <w:numId w:val="15"/>
        </w:numPr>
        <w:spacing w:after="60" w:line="276" w:lineRule="auto"/>
        <w:ind w:left="567" w:hanging="567"/>
        <w:jc w:val="both"/>
        <w:rPr>
          <w:rFonts w:ascii="Cambria" w:hAnsi="Cambria"/>
        </w:rPr>
      </w:pPr>
      <w:r w:rsidRPr="00BF2EEB">
        <w:rPr>
          <w:rFonts w:ascii="Cambria" w:hAnsi="Cambria" w:cs="Calibri Light"/>
          <w:bCs/>
          <w:shd w:val="clear" w:color="auto" w:fill="FFFFFF"/>
        </w:rPr>
        <w:t xml:space="preserve">Zamawiający może wykonywać uprawnienia z tytułu Rękojmi za Wady niezależnie od uprawnień z tytułu Gwarancji Jakości. </w:t>
      </w:r>
    </w:p>
    <w:p w14:paraId="12B3CC12" w14:textId="77777777" w:rsidR="00656D65" w:rsidRPr="00BF2EEB" w:rsidRDefault="00656D65">
      <w:pPr>
        <w:pStyle w:val="Akapitzlist1"/>
        <w:numPr>
          <w:ilvl w:val="0"/>
          <w:numId w:val="15"/>
        </w:numPr>
        <w:spacing w:after="60" w:line="276" w:lineRule="auto"/>
        <w:ind w:left="567" w:hanging="567"/>
        <w:jc w:val="both"/>
        <w:rPr>
          <w:rFonts w:ascii="Cambria" w:hAnsi="Cambria"/>
        </w:rPr>
      </w:pPr>
      <w:r w:rsidRPr="00BF2EEB">
        <w:rPr>
          <w:rFonts w:ascii="Cambria" w:hAnsi="Cambria" w:cs="Calibri Light"/>
          <w:bCs/>
          <w:shd w:val="clear" w:color="auto" w:fill="FFFFFF"/>
        </w:rPr>
        <w:t xml:space="preserve">Okres Gwarancji Jakości ulega przedłużeniu, w każdym przypadku, gdy wykonywane jest świadczenie gwarancyjne. </w:t>
      </w:r>
    </w:p>
    <w:p w14:paraId="16A89B32" w14:textId="77777777" w:rsidR="00656D65" w:rsidRPr="00BF2EEB" w:rsidRDefault="00656D65">
      <w:pPr>
        <w:pStyle w:val="Akapitzlist1"/>
        <w:numPr>
          <w:ilvl w:val="0"/>
          <w:numId w:val="15"/>
        </w:numPr>
        <w:spacing w:after="60" w:line="276" w:lineRule="auto"/>
        <w:ind w:left="567" w:hanging="567"/>
        <w:jc w:val="both"/>
        <w:rPr>
          <w:rFonts w:ascii="Cambria" w:hAnsi="Cambria"/>
        </w:rPr>
      </w:pPr>
      <w:r w:rsidRPr="00BF2EEB">
        <w:rPr>
          <w:rFonts w:ascii="Cambria" w:hAnsi="Cambria" w:cs="Calibri Light"/>
          <w:bCs/>
          <w:shd w:val="clear" w:color="auto" w:fill="FFFFFF"/>
        </w:rPr>
        <w:t xml:space="preserve">Wszystkie koszty związane z usuwaniem wad lub usterek w okresie Gwarancji Jakości lub Rękojmi za Wady obciążają Wykonawcę. </w:t>
      </w:r>
    </w:p>
    <w:p w14:paraId="5D5679AC" w14:textId="77777777" w:rsidR="00656D65" w:rsidRPr="00BF2EEB" w:rsidRDefault="00656D65">
      <w:pPr>
        <w:pStyle w:val="Akapitzlist1"/>
        <w:numPr>
          <w:ilvl w:val="0"/>
          <w:numId w:val="15"/>
        </w:numPr>
        <w:spacing w:after="60" w:line="276" w:lineRule="auto"/>
        <w:ind w:left="567" w:hanging="567"/>
        <w:jc w:val="both"/>
        <w:rPr>
          <w:rFonts w:ascii="Cambria" w:hAnsi="Cambria"/>
        </w:rPr>
      </w:pPr>
      <w:r w:rsidRPr="00BF2EEB">
        <w:rPr>
          <w:rFonts w:ascii="Cambria" w:hAnsi="Cambria" w:cs="Calibri Light"/>
          <w:bCs/>
          <w:shd w:val="clear" w:color="auto" w:fill="FFFFFF"/>
        </w:rPr>
        <w:lastRenderedPageBreak/>
        <w:t xml:space="preserve">Zamawiający będzie zawiadamiał Wykonawcę o wykryciu wady lub usterki telefonicznie,  e-mailem lub pisemnie.  </w:t>
      </w:r>
    </w:p>
    <w:p w14:paraId="59869147" w14:textId="77777777" w:rsidR="00656D65" w:rsidRPr="00BF2EEB" w:rsidRDefault="00656D65">
      <w:pPr>
        <w:pStyle w:val="Akapitzlist1"/>
        <w:numPr>
          <w:ilvl w:val="0"/>
          <w:numId w:val="15"/>
        </w:numPr>
        <w:spacing w:after="60" w:line="276" w:lineRule="auto"/>
        <w:ind w:left="567" w:hanging="567"/>
        <w:jc w:val="both"/>
        <w:rPr>
          <w:rFonts w:ascii="Cambria" w:hAnsi="Cambria"/>
        </w:rPr>
      </w:pPr>
      <w:r w:rsidRPr="00BF2EEB">
        <w:rPr>
          <w:rFonts w:ascii="Cambria" w:hAnsi="Cambria" w:cs="Calibri Light"/>
          <w:bCs/>
          <w:shd w:val="clear" w:color="auto" w:fill="FFFFFF"/>
        </w:rPr>
        <w:t xml:space="preserve">Naprawa lub usunięcie wad lub usterek stwierdzonych w toku odbioru lub w okresie Gwarancji Jakości lub okresie Rękojmi za Wady przez Wykonawcę powinno nastąpić w wyznaczonym przez Zamawiającego terminie. </w:t>
      </w:r>
    </w:p>
    <w:p w14:paraId="1A8029CF" w14:textId="77777777" w:rsidR="00656D65" w:rsidRPr="00BF2EEB" w:rsidRDefault="00656D65">
      <w:pPr>
        <w:pStyle w:val="Akapitzlist1"/>
        <w:numPr>
          <w:ilvl w:val="0"/>
          <w:numId w:val="15"/>
        </w:numPr>
        <w:spacing w:after="60" w:line="276" w:lineRule="auto"/>
        <w:ind w:left="567" w:hanging="567"/>
        <w:jc w:val="both"/>
        <w:rPr>
          <w:rFonts w:ascii="Cambria" w:hAnsi="Cambria"/>
        </w:rPr>
      </w:pPr>
      <w:r w:rsidRPr="00BF2EEB">
        <w:rPr>
          <w:rFonts w:ascii="Cambria" w:hAnsi="Cambria" w:cs="Calibri Light"/>
          <w:bCs/>
          <w:shd w:val="clear" w:color="auto" w:fill="FFFFFF"/>
        </w:rPr>
        <w:t>Brak przystąpienia do usuwania wad lub usterek przez Wykonawcę lub nieusunięcie wad lub usterek w wyznaczonym terminie lub usunięcie wad lub usterek w sposób niewłaściwy uprawnia Zamawiającego do usunięcia ich samodzielnie lub do powierzenia ich usunięcia osobie trzeciej na koszt i ryzyko Wykonawcy, bez utraty praw wynikających z Rękojmi za Wady lub Gwarancji Jakości. Zamawiający zachowuje równocześnie uprawnienie do naliczenia kar umownych i odszkodowania uzupełniającego do wysokości rzeczywiście poniesionej szkody na zasadach ogólnych.</w:t>
      </w:r>
    </w:p>
    <w:p w14:paraId="41D0BBF2" w14:textId="77777777" w:rsidR="00656D65" w:rsidRPr="00BF2EEB" w:rsidRDefault="00656D65">
      <w:pPr>
        <w:pStyle w:val="Akapitzlist1"/>
        <w:numPr>
          <w:ilvl w:val="0"/>
          <w:numId w:val="15"/>
        </w:numPr>
        <w:spacing w:after="60" w:line="276" w:lineRule="auto"/>
        <w:ind w:left="567" w:hanging="567"/>
        <w:jc w:val="both"/>
        <w:rPr>
          <w:rFonts w:ascii="Cambria" w:hAnsi="Cambria"/>
        </w:rPr>
      </w:pPr>
      <w:r w:rsidRPr="00BF2EEB">
        <w:rPr>
          <w:rFonts w:ascii="Cambria" w:hAnsi="Cambria" w:cs="Calibri Light"/>
          <w:bCs/>
          <w:shd w:val="clear" w:color="auto" w:fill="FFFFFF"/>
        </w:rPr>
        <w:t xml:space="preserve">Usunięcie wad lub usterek uznaje się za skuteczne z chwilą podpisania przez Strony protokołu usunięcia wad i usterek. </w:t>
      </w:r>
    </w:p>
    <w:p w14:paraId="7FC71345" w14:textId="77777777" w:rsidR="00656D65" w:rsidRPr="00BF2EEB" w:rsidRDefault="00656D65">
      <w:pPr>
        <w:pStyle w:val="Akapitzlist1"/>
        <w:numPr>
          <w:ilvl w:val="0"/>
          <w:numId w:val="15"/>
        </w:numPr>
        <w:spacing w:after="60" w:line="276" w:lineRule="auto"/>
        <w:ind w:left="567" w:hanging="567"/>
        <w:jc w:val="both"/>
        <w:rPr>
          <w:rFonts w:ascii="Cambria" w:hAnsi="Cambria"/>
        </w:rPr>
      </w:pPr>
      <w:r w:rsidRPr="00BF2EEB">
        <w:rPr>
          <w:rFonts w:ascii="Cambria" w:hAnsi="Cambria" w:cs="Calibri Light"/>
          <w:bCs/>
          <w:shd w:val="clear" w:color="auto" w:fill="FFFFFF"/>
        </w:rPr>
        <w:t xml:space="preserve">Upływ okresu Gwarancji Jakości nie zwalania Wykonawcy z odpowiedzialności za wady lub usterki jeśli zostały zgłoszone Wykonawcy przez upływem tego okresu. </w:t>
      </w:r>
    </w:p>
    <w:p w14:paraId="133B2E89" w14:textId="77777777" w:rsidR="00656D65" w:rsidRPr="00BF2EEB" w:rsidRDefault="00656D65">
      <w:pPr>
        <w:pStyle w:val="Akapitzlist1"/>
        <w:numPr>
          <w:ilvl w:val="0"/>
          <w:numId w:val="15"/>
        </w:numPr>
        <w:spacing w:after="60" w:line="276" w:lineRule="auto"/>
        <w:ind w:left="567" w:hanging="567"/>
        <w:jc w:val="both"/>
        <w:rPr>
          <w:rFonts w:ascii="Cambria" w:hAnsi="Cambria"/>
        </w:rPr>
      </w:pPr>
      <w:r w:rsidRPr="00BF2EEB">
        <w:rPr>
          <w:rFonts w:ascii="Cambria" w:hAnsi="Cambria" w:cs="Calibri Light"/>
          <w:shd w:val="clear" w:color="auto" w:fill="FFFFFF"/>
        </w:rPr>
        <w:t xml:space="preserve">W </w:t>
      </w:r>
      <w:r w:rsidRPr="00BF2EEB">
        <w:rPr>
          <w:rFonts w:ascii="Cambria" w:hAnsi="Cambria" w:cs="Calibri Light"/>
          <w:bCs/>
          <w:shd w:val="clear" w:color="auto" w:fill="FFFFFF"/>
        </w:rPr>
        <w:t>przypadku, gdy w okresie Rękojmi za Wady lub w okresie Gwarancji Jakości zostaną wykryte wady istotne mające wpływ na prawidłowe korzystanie z Przedmiotu Umowy („Wady Istotne”), nie nadające się do usunięcia, Zamawiający jest uprawniony do:</w:t>
      </w:r>
    </w:p>
    <w:p w14:paraId="607509F8" w14:textId="77777777" w:rsidR="00656D65" w:rsidRPr="00BF2EEB" w:rsidRDefault="00656D65">
      <w:pPr>
        <w:pStyle w:val="Akapitzlist1"/>
        <w:numPr>
          <w:ilvl w:val="1"/>
          <w:numId w:val="16"/>
        </w:numPr>
        <w:spacing w:after="60" w:line="276" w:lineRule="auto"/>
        <w:ind w:left="1134" w:hanging="283"/>
        <w:jc w:val="both"/>
        <w:rPr>
          <w:rFonts w:ascii="Cambria" w:hAnsi="Cambria"/>
        </w:rPr>
      </w:pPr>
      <w:r w:rsidRPr="00BF2EEB">
        <w:rPr>
          <w:rFonts w:ascii="Cambria" w:hAnsi="Cambria" w:cs="Calibri Light"/>
          <w:bCs/>
          <w:shd w:val="clear" w:color="auto" w:fill="FFFFFF"/>
        </w:rPr>
        <w:t>odstąpienia od Umowy lub</w:t>
      </w:r>
    </w:p>
    <w:p w14:paraId="050C64E3" w14:textId="77777777" w:rsidR="00656D65" w:rsidRPr="00BF2EEB" w:rsidRDefault="00656D65">
      <w:pPr>
        <w:pStyle w:val="Akapitzlist1"/>
        <w:numPr>
          <w:ilvl w:val="1"/>
          <w:numId w:val="16"/>
        </w:numPr>
        <w:spacing w:after="60" w:line="276" w:lineRule="auto"/>
        <w:ind w:left="1134" w:hanging="283"/>
        <w:jc w:val="both"/>
        <w:rPr>
          <w:rFonts w:ascii="Cambria" w:hAnsi="Cambria"/>
        </w:rPr>
      </w:pPr>
      <w:r w:rsidRPr="00BF2EEB">
        <w:rPr>
          <w:rFonts w:ascii="Cambria" w:hAnsi="Cambria" w:cs="Calibri Light"/>
          <w:bCs/>
          <w:shd w:val="clear" w:color="auto" w:fill="FFFFFF"/>
        </w:rPr>
        <w:t>żądania zwrotu zapłaconego dotychczas wynagrodzenia wraz z naprawieniem szkody lub</w:t>
      </w:r>
    </w:p>
    <w:p w14:paraId="4786FA42" w14:textId="77777777" w:rsidR="00656D65" w:rsidRPr="00BF2EEB" w:rsidRDefault="00656D65">
      <w:pPr>
        <w:pStyle w:val="Akapitzlist1"/>
        <w:numPr>
          <w:ilvl w:val="1"/>
          <w:numId w:val="16"/>
        </w:numPr>
        <w:spacing w:after="60" w:line="276" w:lineRule="auto"/>
        <w:ind w:left="1134" w:hanging="283"/>
        <w:jc w:val="both"/>
        <w:rPr>
          <w:rFonts w:ascii="Cambria" w:hAnsi="Cambria"/>
        </w:rPr>
      </w:pPr>
      <w:r w:rsidRPr="00BF2EEB">
        <w:rPr>
          <w:rFonts w:ascii="Cambria" w:hAnsi="Cambria" w:cs="Calibri Light"/>
          <w:bCs/>
          <w:shd w:val="clear" w:color="auto" w:fill="FFFFFF"/>
        </w:rPr>
        <w:t xml:space="preserve">żądania wykonania przez Wykonawcę Przedmiotu Umowy lub jego części na koszt Wykonawcy. </w:t>
      </w:r>
    </w:p>
    <w:p w14:paraId="203B8CBF" w14:textId="77777777" w:rsidR="00656D65" w:rsidRPr="00BF2EEB" w:rsidRDefault="00656D65">
      <w:pPr>
        <w:pStyle w:val="Akapitzlist1"/>
        <w:numPr>
          <w:ilvl w:val="0"/>
          <w:numId w:val="15"/>
        </w:numPr>
        <w:spacing w:after="60" w:line="276" w:lineRule="auto"/>
        <w:ind w:left="567" w:hanging="567"/>
        <w:jc w:val="both"/>
        <w:rPr>
          <w:rFonts w:ascii="Cambria" w:hAnsi="Cambria"/>
        </w:rPr>
      </w:pPr>
      <w:r w:rsidRPr="00BF2EEB">
        <w:rPr>
          <w:rFonts w:ascii="Cambria" w:hAnsi="Cambria" w:cs="Calibri Light"/>
          <w:bCs/>
          <w:shd w:val="clear" w:color="auto" w:fill="FFFFFF"/>
        </w:rPr>
        <w:t>W przypadku stwierdzenia wystąpienia wad niemających wpływu na prawidłowe korzystanie z Przedmiotu Umowy („Wady Nieistotne”) w okresie Rękojmi za Wady lub okresie Gwarancji Jakości, Zamawiający jest  uprawniony do:</w:t>
      </w:r>
    </w:p>
    <w:p w14:paraId="27933BE7" w14:textId="77777777" w:rsidR="00656D65" w:rsidRPr="00BF2EEB" w:rsidRDefault="00656D65">
      <w:pPr>
        <w:pStyle w:val="Akapitzlist1"/>
        <w:numPr>
          <w:ilvl w:val="0"/>
          <w:numId w:val="17"/>
        </w:numPr>
        <w:spacing w:after="60" w:line="276" w:lineRule="auto"/>
        <w:ind w:left="1134" w:hanging="283"/>
        <w:jc w:val="both"/>
        <w:rPr>
          <w:rFonts w:ascii="Cambria" w:hAnsi="Cambria"/>
        </w:rPr>
      </w:pPr>
      <w:r w:rsidRPr="00BF2EEB">
        <w:rPr>
          <w:rFonts w:ascii="Cambria" w:hAnsi="Cambria" w:cs="Calibri Light"/>
          <w:bCs/>
          <w:shd w:val="clear" w:color="auto" w:fill="FFFFFF"/>
        </w:rPr>
        <w:t>żądania usunięcia wad w określonym przez Zamawiającego terminie. Brak dotrzymania przez Wykonawcę terminu będzie skutkował usunięciem wad na koszt i ryzyko Wykonawcy;</w:t>
      </w:r>
    </w:p>
    <w:p w14:paraId="566DCF74" w14:textId="77777777" w:rsidR="00656D65" w:rsidRPr="00BF2EEB" w:rsidRDefault="00656D65">
      <w:pPr>
        <w:pStyle w:val="Akapitzlist1"/>
        <w:numPr>
          <w:ilvl w:val="0"/>
          <w:numId w:val="17"/>
        </w:numPr>
        <w:spacing w:after="60" w:line="276" w:lineRule="auto"/>
        <w:ind w:left="1135" w:hanging="284"/>
        <w:jc w:val="both"/>
        <w:rPr>
          <w:rFonts w:ascii="Cambria" w:hAnsi="Cambria"/>
        </w:rPr>
      </w:pPr>
      <w:r w:rsidRPr="00BF2EEB">
        <w:rPr>
          <w:rFonts w:ascii="Cambria" w:hAnsi="Cambria" w:cs="Calibri Light"/>
          <w:bCs/>
          <w:shd w:val="clear" w:color="auto" w:fill="FFFFFF"/>
        </w:rPr>
        <w:t>obniżenia wynagrodzenia Wykonawcy za Przedmiot Umowy odpowiednio do utraconej wartości.</w:t>
      </w:r>
    </w:p>
    <w:p w14:paraId="4DBC7A5E" w14:textId="77777777" w:rsidR="00656D65" w:rsidRPr="00BF2EEB" w:rsidRDefault="00656D65">
      <w:pPr>
        <w:pStyle w:val="Akapitzlist1"/>
        <w:numPr>
          <w:ilvl w:val="0"/>
          <w:numId w:val="15"/>
        </w:numPr>
        <w:spacing w:after="60" w:line="276" w:lineRule="auto"/>
        <w:ind w:left="567" w:hanging="567"/>
        <w:jc w:val="both"/>
        <w:rPr>
          <w:rFonts w:ascii="Cambria" w:hAnsi="Cambria"/>
        </w:rPr>
      </w:pPr>
      <w:r w:rsidRPr="00BF2EEB">
        <w:rPr>
          <w:rFonts w:ascii="Cambria" w:hAnsi="Cambria" w:cs="Calibri Light"/>
          <w:bCs/>
          <w:shd w:val="clear" w:color="auto" w:fill="FFFFFF"/>
        </w:rPr>
        <w:t xml:space="preserve">Zamawiający wyznaczy termin odbioru pogwarancyjnego co najmniej na 21 dni przed upływem okresu Gwarancji Jakości i zawiadomi o tym terminie Wykonawcę telefonicznie,  e-mailem lub pisemnie. </w:t>
      </w:r>
    </w:p>
    <w:p w14:paraId="52AF5132" w14:textId="77777777" w:rsidR="00656D65" w:rsidRPr="00BF2EEB" w:rsidRDefault="00656D65">
      <w:pPr>
        <w:pStyle w:val="Akapitzlist1"/>
        <w:numPr>
          <w:ilvl w:val="0"/>
          <w:numId w:val="15"/>
        </w:numPr>
        <w:spacing w:after="240" w:line="276" w:lineRule="auto"/>
        <w:ind w:left="567" w:hanging="567"/>
        <w:jc w:val="both"/>
        <w:rPr>
          <w:rFonts w:ascii="Cambria" w:hAnsi="Cambria"/>
        </w:rPr>
      </w:pPr>
      <w:r w:rsidRPr="00BF2EEB">
        <w:rPr>
          <w:rFonts w:ascii="Cambria" w:hAnsi="Cambria" w:cs="Calibri Light"/>
          <w:bCs/>
          <w:shd w:val="clear" w:color="auto" w:fill="FFFFFF"/>
        </w:rPr>
        <w:t xml:space="preserve">Z odbioru pogwarancyjnego spisany zostanie protokół odbioru pogwarancyjnego. </w:t>
      </w:r>
    </w:p>
    <w:p w14:paraId="2ACADE55" w14:textId="77777777" w:rsidR="00D933F4" w:rsidRDefault="00D933F4">
      <w:pPr>
        <w:tabs>
          <w:tab w:val="left" w:pos="567"/>
        </w:tabs>
        <w:spacing w:after="240" w:line="276" w:lineRule="auto"/>
        <w:jc w:val="center"/>
        <w:rPr>
          <w:rFonts w:ascii="Cambria" w:hAnsi="Cambria"/>
          <w:b/>
          <w:smallCaps/>
        </w:rPr>
      </w:pPr>
    </w:p>
    <w:p w14:paraId="43C01D53" w14:textId="77777777" w:rsidR="00656D65" w:rsidRPr="00BF2EEB" w:rsidRDefault="00656D65">
      <w:pPr>
        <w:tabs>
          <w:tab w:val="left" w:pos="567"/>
        </w:tabs>
        <w:spacing w:after="240" w:line="276" w:lineRule="auto"/>
        <w:jc w:val="center"/>
        <w:rPr>
          <w:rFonts w:ascii="Cambria" w:hAnsi="Cambria"/>
        </w:rPr>
      </w:pPr>
      <w:r w:rsidRPr="00BF2EEB">
        <w:rPr>
          <w:rFonts w:ascii="Cambria" w:hAnsi="Cambria"/>
          <w:b/>
          <w:smallCaps/>
        </w:rPr>
        <w:t>§ 16 Kary umowne</w:t>
      </w:r>
    </w:p>
    <w:p w14:paraId="3C31C6B4" w14:textId="77777777" w:rsidR="00656D65" w:rsidRPr="00BF2EEB" w:rsidRDefault="00656D65">
      <w:pPr>
        <w:pStyle w:val="Akapitzlist1"/>
        <w:numPr>
          <w:ilvl w:val="3"/>
          <w:numId w:val="16"/>
        </w:numPr>
        <w:spacing w:after="240" w:line="276" w:lineRule="auto"/>
        <w:ind w:left="567" w:hanging="567"/>
        <w:jc w:val="both"/>
        <w:rPr>
          <w:rFonts w:ascii="Cambria" w:hAnsi="Cambria"/>
        </w:rPr>
      </w:pPr>
      <w:r w:rsidRPr="00BF2EEB">
        <w:rPr>
          <w:rFonts w:ascii="Cambria" w:hAnsi="Cambria"/>
        </w:rPr>
        <w:t>Wykonawca zapłaci Zamawiającemu kary umowne w następujących wypadkach i wysokościach:</w:t>
      </w:r>
    </w:p>
    <w:p w14:paraId="5CA0C127" w14:textId="77777777" w:rsidR="00656D65" w:rsidRPr="00BF2EEB" w:rsidRDefault="00656D65">
      <w:pPr>
        <w:pStyle w:val="Akapitzlist1"/>
        <w:numPr>
          <w:ilvl w:val="1"/>
          <w:numId w:val="23"/>
        </w:numPr>
        <w:tabs>
          <w:tab w:val="left" w:pos="567"/>
        </w:tabs>
        <w:spacing w:after="240" w:line="276" w:lineRule="auto"/>
        <w:ind w:left="1134" w:hanging="425"/>
        <w:jc w:val="both"/>
        <w:rPr>
          <w:rFonts w:ascii="Cambria" w:hAnsi="Cambria"/>
        </w:rPr>
      </w:pPr>
      <w:r w:rsidRPr="00BF2EEB">
        <w:rPr>
          <w:rFonts w:ascii="Cambria" w:hAnsi="Cambria"/>
        </w:rPr>
        <w:t>za niedotrzymanie Terminu Wykonania – w wysokości 0,1 % Wynagrodzenia za każdy rozpoczęty dzień zwłoki;</w:t>
      </w:r>
    </w:p>
    <w:p w14:paraId="1E1EE63D" w14:textId="77777777" w:rsidR="00656D65" w:rsidRPr="00BF2EEB" w:rsidRDefault="00656D65">
      <w:pPr>
        <w:pStyle w:val="Akapitzlist1"/>
        <w:numPr>
          <w:ilvl w:val="1"/>
          <w:numId w:val="23"/>
        </w:numPr>
        <w:tabs>
          <w:tab w:val="left" w:pos="567"/>
        </w:tabs>
        <w:spacing w:after="240" w:line="276" w:lineRule="auto"/>
        <w:ind w:left="1134" w:hanging="425"/>
        <w:jc w:val="both"/>
        <w:rPr>
          <w:rFonts w:ascii="Cambria" w:hAnsi="Cambria"/>
        </w:rPr>
      </w:pPr>
      <w:r w:rsidRPr="00BF2EEB">
        <w:rPr>
          <w:rFonts w:ascii="Cambria" w:hAnsi="Cambria"/>
        </w:rPr>
        <w:t xml:space="preserve">za niedotrzymanie terminu usunięcia wad lub usterek stwierdzonych w czasie odbioru końcowego, pogwarancyjnego lub w okresie Gwarancji Jakości lub Rękojmi </w:t>
      </w:r>
      <w:r w:rsidRPr="00BF2EEB">
        <w:rPr>
          <w:rFonts w:ascii="Cambria" w:hAnsi="Cambria"/>
        </w:rPr>
        <w:lastRenderedPageBreak/>
        <w:t>za Wady – w wysokości 0,1 % Wynagrodzenia za każdy rozpoczęty dzień zwłoki, za każdy taki przypadek;</w:t>
      </w:r>
    </w:p>
    <w:p w14:paraId="2273694F" w14:textId="77777777" w:rsidR="00656D65" w:rsidRPr="00BF2EEB" w:rsidRDefault="00656D65">
      <w:pPr>
        <w:pStyle w:val="Akapitzlist1"/>
        <w:numPr>
          <w:ilvl w:val="1"/>
          <w:numId w:val="23"/>
        </w:numPr>
        <w:tabs>
          <w:tab w:val="left" w:pos="567"/>
        </w:tabs>
        <w:spacing w:after="240" w:line="276" w:lineRule="auto"/>
        <w:ind w:left="1134" w:hanging="425"/>
        <w:jc w:val="both"/>
        <w:rPr>
          <w:rFonts w:ascii="Cambria" w:hAnsi="Cambria"/>
        </w:rPr>
      </w:pPr>
      <w:r w:rsidRPr="00BF2EEB">
        <w:rPr>
          <w:rFonts w:ascii="Cambria" w:hAnsi="Cambria"/>
        </w:rPr>
        <w:t xml:space="preserve">w przypadku odstąpienia od Umowy z przyczyn leżących pod stronie Wykonawcy – w wysokości 10 % Wynagrodzenia; </w:t>
      </w:r>
    </w:p>
    <w:p w14:paraId="409BC98D" w14:textId="77777777" w:rsidR="00656D65" w:rsidRPr="00BF2EEB" w:rsidRDefault="00656D65">
      <w:pPr>
        <w:pStyle w:val="Akapitzlist1"/>
        <w:numPr>
          <w:ilvl w:val="1"/>
          <w:numId w:val="23"/>
        </w:numPr>
        <w:tabs>
          <w:tab w:val="left" w:pos="567"/>
        </w:tabs>
        <w:spacing w:after="240" w:line="276" w:lineRule="auto"/>
        <w:ind w:left="1134" w:hanging="425"/>
        <w:jc w:val="both"/>
        <w:rPr>
          <w:rFonts w:ascii="Cambria" w:hAnsi="Cambria"/>
        </w:rPr>
      </w:pPr>
      <w:r w:rsidRPr="00BF2EEB">
        <w:rPr>
          <w:rFonts w:ascii="Cambria" w:hAnsi="Cambria"/>
        </w:rPr>
        <w:t>w przypadku nieprzedstawienia przez Wykonawcę wszystkich dowodów zapłaty wynagrodzenia Podwykonawcom lub dalszym podwykonawcom –</w:t>
      </w:r>
      <w:r w:rsidR="00B85B1F">
        <w:rPr>
          <w:rFonts w:ascii="Cambria" w:hAnsi="Cambria"/>
        </w:rPr>
        <w:t xml:space="preserve"> </w:t>
      </w:r>
      <w:r w:rsidRPr="00BF2EEB">
        <w:rPr>
          <w:rFonts w:ascii="Cambria" w:hAnsi="Cambria"/>
        </w:rPr>
        <w:t>w wysokości 5.000 zł za każdy przypadek;</w:t>
      </w:r>
    </w:p>
    <w:p w14:paraId="338FF57F" w14:textId="77777777" w:rsidR="00656D65" w:rsidRPr="00BF2EEB" w:rsidRDefault="00656D65">
      <w:pPr>
        <w:pStyle w:val="Akapitzlist1"/>
        <w:numPr>
          <w:ilvl w:val="1"/>
          <w:numId w:val="23"/>
        </w:numPr>
        <w:tabs>
          <w:tab w:val="left" w:pos="567"/>
        </w:tabs>
        <w:spacing w:after="240" w:line="276" w:lineRule="auto"/>
        <w:ind w:left="1134" w:hanging="425"/>
        <w:jc w:val="both"/>
        <w:rPr>
          <w:rFonts w:ascii="Cambria" w:hAnsi="Cambria"/>
        </w:rPr>
      </w:pPr>
      <w:r w:rsidRPr="00BF2EEB">
        <w:rPr>
          <w:rFonts w:ascii="Cambria" w:hAnsi="Cambria"/>
        </w:rPr>
        <w:t>w przypadku braku zapłaty lub nieterminowej zapłaty wynagrodzenia na rzecz Podwykonawców lub dalszych podwykonawców – w wysokości 5.000 zł za każdy przypadek;</w:t>
      </w:r>
    </w:p>
    <w:p w14:paraId="34C9E9B8" w14:textId="77777777" w:rsidR="00656D65" w:rsidRPr="00BF2EEB" w:rsidRDefault="00656D65">
      <w:pPr>
        <w:pStyle w:val="Akapitzlist1"/>
        <w:numPr>
          <w:ilvl w:val="1"/>
          <w:numId w:val="23"/>
        </w:numPr>
        <w:tabs>
          <w:tab w:val="left" w:pos="567"/>
        </w:tabs>
        <w:spacing w:after="240" w:line="276" w:lineRule="auto"/>
        <w:ind w:left="1134" w:hanging="425"/>
        <w:jc w:val="both"/>
        <w:rPr>
          <w:rFonts w:ascii="Cambria" w:hAnsi="Cambria"/>
        </w:rPr>
      </w:pPr>
      <w:r w:rsidRPr="00BF2EEB">
        <w:rPr>
          <w:rFonts w:ascii="Cambria" w:hAnsi="Cambria"/>
        </w:rPr>
        <w:t xml:space="preserve">w przypadku nieprzedłożenia do zaakceptowania projektu umowy o podwykonawstwo, której przedmiotem są roboty budowlane lub projektu jej zmiany – w wysokości </w:t>
      </w:r>
      <w:r w:rsidR="00665940" w:rsidRPr="00BF2EEB">
        <w:rPr>
          <w:rFonts w:ascii="Cambria" w:hAnsi="Cambria"/>
        </w:rPr>
        <w:t>1</w:t>
      </w:r>
      <w:r w:rsidRPr="00BF2EEB">
        <w:rPr>
          <w:rFonts w:ascii="Cambria" w:hAnsi="Cambria"/>
        </w:rPr>
        <w:t>.000 zł za każdy przypadek;</w:t>
      </w:r>
    </w:p>
    <w:p w14:paraId="411816DA" w14:textId="77777777" w:rsidR="00656D65" w:rsidRPr="00BF2EEB" w:rsidRDefault="00656D65">
      <w:pPr>
        <w:pStyle w:val="Akapitzlist1"/>
        <w:numPr>
          <w:ilvl w:val="1"/>
          <w:numId w:val="23"/>
        </w:numPr>
        <w:tabs>
          <w:tab w:val="left" w:pos="567"/>
        </w:tabs>
        <w:spacing w:after="240" w:line="276" w:lineRule="auto"/>
        <w:ind w:left="1134" w:hanging="425"/>
        <w:jc w:val="both"/>
        <w:rPr>
          <w:rFonts w:ascii="Cambria" w:hAnsi="Cambria"/>
        </w:rPr>
      </w:pPr>
      <w:r w:rsidRPr="00BF2EEB">
        <w:rPr>
          <w:rFonts w:ascii="Cambria" w:hAnsi="Cambria"/>
        </w:rPr>
        <w:t xml:space="preserve">w przypadku nieprzedłożenia poświadczonej za zgodność z oryginałem kopii umowy o podwykonawstwo lub jej zmiany – w wysokości </w:t>
      </w:r>
      <w:r w:rsidR="00665940" w:rsidRPr="00BF2EEB">
        <w:rPr>
          <w:rFonts w:ascii="Cambria" w:hAnsi="Cambria"/>
        </w:rPr>
        <w:t>1</w:t>
      </w:r>
      <w:r w:rsidRPr="00BF2EEB">
        <w:rPr>
          <w:rFonts w:ascii="Cambria" w:hAnsi="Cambria"/>
        </w:rPr>
        <w:t>.000 zł za każdy przypadek;</w:t>
      </w:r>
    </w:p>
    <w:p w14:paraId="54318F52" w14:textId="77777777" w:rsidR="00656D65" w:rsidRPr="00BF2EEB" w:rsidRDefault="00656D65">
      <w:pPr>
        <w:pStyle w:val="Akapitzlist1"/>
        <w:numPr>
          <w:ilvl w:val="1"/>
          <w:numId w:val="23"/>
        </w:numPr>
        <w:tabs>
          <w:tab w:val="left" w:pos="567"/>
        </w:tabs>
        <w:spacing w:after="240" w:line="276" w:lineRule="auto"/>
        <w:ind w:left="1134" w:hanging="425"/>
        <w:jc w:val="both"/>
        <w:rPr>
          <w:rFonts w:ascii="Cambria" w:hAnsi="Cambria"/>
        </w:rPr>
      </w:pPr>
      <w:r w:rsidRPr="007F7601">
        <w:rPr>
          <w:rFonts w:ascii="Cambria" w:hAnsi="Cambria"/>
        </w:rPr>
        <w:t xml:space="preserve">w przypadku niedostosowania umowy o podwykonawstwo w zakresie terminu zapłaty - w wysokości </w:t>
      </w:r>
      <w:r w:rsidR="00665940" w:rsidRPr="007F7601">
        <w:rPr>
          <w:rFonts w:ascii="Cambria" w:hAnsi="Cambria"/>
        </w:rPr>
        <w:t>1</w:t>
      </w:r>
      <w:r w:rsidRPr="007F7601">
        <w:rPr>
          <w:rFonts w:ascii="Cambria" w:hAnsi="Cambria"/>
        </w:rPr>
        <w:t>.000 zł za każdy przypadek;</w:t>
      </w:r>
    </w:p>
    <w:p w14:paraId="0C542CBC" w14:textId="77777777" w:rsidR="00656D65" w:rsidRPr="00BF2EEB" w:rsidRDefault="00656D65">
      <w:pPr>
        <w:pStyle w:val="Akapitzlist1"/>
        <w:numPr>
          <w:ilvl w:val="1"/>
          <w:numId w:val="23"/>
        </w:numPr>
        <w:tabs>
          <w:tab w:val="left" w:pos="567"/>
        </w:tabs>
        <w:spacing w:after="240" w:line="276" w:lineRule="auto"/>
        <w:ind w:left="1134" w:hanging="425"/>
        <w:jc w:val="both"/>
        <w:rPr>
          <w:rFonts w:ascii="Cambria" w:hAnsi="Cambria"/>
        </w:rPr>
      </w:pPr>
      <w:r w:rsidRPr="00BF2EEB">
        <w:rPr>
          <w:rFonts w:ascii="Cambria" w:hAnsi="Cambria"/>
        </w:rPr>
        <w:t>za naruszenie Obowiązku Zatrudnienia – w wysokości 1.000 zł za każdy przypadek;</w:t>
      </w:r>
    </w:p>
    <w:p w14:paraId="1444EA03" w14:textId="77777777" w:rsidR="00656D65" w:rsidRDefault="00656D65">
      <w:pPr>
        <w:pStyle w:val="Akapitzlist1"/>
        <w:numPr>
          <w:ilvl w:val="1"/>
          <w:numId w:val="23"/>
        </w:numPr>
        <w:spacing w:after="240" w:line="276" w:lineRule="auto"/>
        <w:ind w:left="1134" w:hanging="425"/>
        <w:jc w:val="both"/>
        <w:rPr>
          <w:rFonts w:ascii="Cambria" w:hAnsi="Cambria"/>
        </w:rPr>
      </w:pPr>
      <w:r w:rsidRPr="00BF2EEB">
        <w:rPr>
          <w:rFonts w:ascii="Cambria" w:hAnsi="Cambria"/>
        </w:rPr>
        <w:t xml:space="preserve">za każdy stwierdzony przypadek braku zapewnienia kierownictwa </w:t>
      </w:r>
      <w:r w:rsidR="00E061DE" w:rsidRPr="00BF2EEB">
        <w:rPr>
          <w:rFonts w:ascii="Cambria" w:hAnsi="Cambria"/>
        </w:rPr>
        <w:t>budowy z</w:t>
      </w:r>
      <w:r w:rsidRPr="00BF2EEB">
        <w:rPr>
          <w:rFonts w:ascii="Cambria" w:hAnsi="Cambria"/>
        </w:rPr>
        <w:t xml:space="preserve">godnie ze złożoną ofertą - w wysokości </w:t>
      </w:r>
      <w:r w:rsidR="00E061DE" w:rsidRPr="00BF2EEB">
        <w:rPr>
          <w:rFonts w:ascii="Cambria" w:hAnsi="Cambria"/>
        </w:rPr>
        <w:t>500</w:t>
      </w:r>
      <w:r w:rsidRPr="00BF2EEB">
        <w:rPr>
          <w:rFonts w:ascii="Cambria" w:hAnsi="Cambria"/>
        </w:rPr>
        <w:t>,00 zł;</w:t>
      </w:r>
    </w:p>
    <w:p w14:paraId="32D23408" w14:textId="7A64E2D1" w:rsidR="003D49D5" w:rsidRPr="0085280C" w:rsidRDefault="001B5BC9" w:rsidP="0085280C">
      <w:pPr>
        <w:pStyle w:val="Akapitzlist1"/>
        <w:numPr>
          <w:ilvl w:val="1"/>
          <w:numId w:val="23"/>
        </w:numPr>
        <w:spacing w:after="240" w:line="276" w:lineRule="auto"/>
        <w:ind w:left="1134" w:hanging="425"/>
        <w:jc w:val="both"/>
        <w:rPr>
          <w:rFonts w:ascii="Cambria" w:hAnsi="Cambria"/>
        </w:rPr>
      </w:pPr>
      <w:r w:rsidRPr="0085280C">
        <w:rPr>
          <w:rFonts w:ascii="Cambria" w:hAnsi="Cambria" w:cs="Arial"/>
        </w:rPr>
        <w:t xml:space="preserve">za </w:t>
      </w:r>
      <w:r w:rsidR="003D49D5" w:rsidRPr="0085280C">
        <w:rPr>
          <w:rFonts w:ascii="Cambria" w:hAnsi="Cambria" w:cs="Arial"/>
        </w:rPr>
        <w:t>nie</w:t>
      </w:r>
      <w:r w:rsidRPr="0085280C">
        <w:rPr>
          <w:rFonts w:ascii="Cambria" w:hAnsi="Cambria" w:cs="Arial"/>
        </w:rPr>
        <w:t xml:space="preserve">przedłużenie </w:t>
      </w:r>
      <w:r w:rsidR="003D49D5" w:rsidRPr="0085280C">
        <w:rPr>
          <w:rFonts w:ascii="Cambria" w:hAnsi="Cambria" w:cs="Arial"/>
        </w:rPr>
        <w:t xml:space="preserve"> </w:t>
      </w:r>
      <w:r w:rsidRPr="0085280C">
        <w:rPr>
          <w:rFonts w:ascii="Cambria" w:hAnsi="Cambria" w:cs="Arial"/>
        </w:rPr>
        <w:t xml:space="preserve">ubezpieczenia </w:t>
      </w:r>
      <w:r w:rsidRPr="0085280C">
        <w:rPr>
          <w:rFonts w:ascii="Cambria" w:hAnsi="Cambria" w:cs="Arial"/>
          <w:shd w:val="clear" w:color="auto" w:fill="FFFFFF"/>
        </w:rPr>
        <w:t xml:space="preserve">od odpowiedzialności cywilnej (OC) </w:t>
      </w:r>
      <w:r w:rsidR="003D49D5" w:rsidRPr="0085280C">
        <w:rPr>
          <w:rFonts w:ascii="Cambria" w:hAnsi="Cambria" w:cs="Arial"/>
        </w:rPr>
        <w:t xml:space="preserve">wykonawca zapłaci karę umowną w wysokości 0,1% </w:t>
      </w:r>
      <w:r w:rsidRPr="0085280C">
        <w:rPr>
          <w:rFonts w:ascii="Cambria" w:hAnsi="Cambria"/>
        </w:rPr>
        <w:t>Wynagrodzenia za każdy rozpoczęty dzień zwłoki</w:t>
      </w:r>
      <w:r w:rsidR="00E80372">
        <w:rPr>
          <w:rFonts w:ascii="Cambria" w:hAnsi="Cambria"/>
        </w:rPr>
        <w:t>;</w:t>
      </w:r>
    </w:p>
    <w:p w14:paraId="4522E090" w14:textId="4D9C6034" w:rsidR="00656D65" w:rsidRDefault="00656D65">
      <w:pPr>
        <w:pStyle w:val="Akapitzlist1"/>
        <w:numPr>
          <w:ilvl w:val="1"/>
          <w:numId w:val="23"/>
        </w:numPr>
        <w:spacing w:after="240" w:line="276" w:lineRule="auto"/>
        <w:ind w:left="1134" w:hanging="425"/>
        <w:jc w:val="both"/>
        <w:rPr>
          <w:ins w:id="19" w:author="Grzegorz Graca (Nadleśnictwo Drawsko)" w:date="2022-04-13T13:59:00Z"/>
          <w:rFonts w:ascii="Cambria" w:hAnsi="Cambria"/>
        </w:rPr>
      </w:pPr>
      <w:r w:rsidRPr="00BF2EEB">
        <w:rPr>
          <w:rFonts w:ascii="Cambria" w:hAnsi="Cambria"/>
        </w:rPr>
        <w:t xml:space="preserve">za zwłokę w przedłożeniu Zamawiającemu projektu Harmonogramu, zgodnie z § 4 ust. 5 Umowy lub zwłokę w przedłożeniu Zamawiającemu poprawionego projektu Harmonogramu, o którym mowa w § 4 ust. </w:t>
      </w:r>
      <w:r w:rsidR="0028585F" w:rsidRPr="00BF2EEB">
        <w:rPr>
          <w:rFonts w:ascii="Cambria" w:hAnsi="Cambria"/>
        </w:rPr>
        <w:t>7</w:t>
      </w:r>
      <w:r w:rsidRPr="00BF2EEB">
        <w:rPr>
          <w:rFonts w:ascii="Cambria" w:hAnsi="Cambria"/>
        </w:rPr>
        <w:t xml:space="preserve"> Umowy w wysokości 0,1 % Wynagrodzenia za każdy rozpoczęty dzień zwłoki</w:t>
      </w:r>
      <w:r w:rsidR="00E80372">
        <w:rPr>
          <w:rFonts w:ascii="Cambria" w:hAnsi="Cambria"/>
        </w:rPr>
        <w:t>;</w:t>
      </w:r>
    </w:p>
    <w:p w14:paraId="2CEB85AE" w14:textId="44E1B108" w:rsidR="00A45D37" w:rsidRPr="00303467" w:rsidRDefault="00A45D37" w:rsidP="00303467">
      <w:pPr>
        <w:pStyle w:val="Akapitzlist1"/>
        <w:numPr>
          <w:ilvl w:val="1"/>
          <w:numId w:val="23"/>
        </w:numPr>
        <w:spacing w:after="240" w:line="276" w:lineRule="auto"/>
        <w:ind w:left="1134" w:hanging="425"/>
        <w:jc w:val="both"/>
        <w:rPr>
          <w:rFonts w:ascii="Cambria" w:hAnsi="Cambria"/>
        </w:rPr>
      </w:pPr>
      <w:r w:rsidRPr="00A45D37">
        <w:rPr>
          <w:rFonts w:ascii="Cambria" w:hAnsi="Cambria"/>
        </w:rPr>
        <w:t xml:space="preserve">za niepoddanie pracowników skierowanych do realizacji przedmiotu umowy na terenie poligonu wojskowego, przeszkoleniu z zasad przebywania na poligonie </w:t>
      </w:r>
      <w:r w:rsidRPr="00303467">
        <w:rPr>
          <w:rFonts w:ascii="Cambria" w:hAnsi="Cambria"/>
        </w:rPr>
        <w:t>– w wysokości 500,00 zł za każdy przypadek</w:t>
      </w:r>
      <w:r w:rsidR="00EB3134">
        <w:rPr>
          <w:rFonts w:ascii="Cambria" w:hAnsi="Cambria"/>
        </w:rPr>
        <w:t xml:space="preserve"> (każdego pracownika nieprzeszkolonego)</w:t>
      </w:r>
      <w:r w:rsidRPr="00303467">
        <w:rPr>
          <w:rFonts w:ascii="Cambria" w:hAnsi="Cambria"/>
        </w:rPr>
        <w:t xml:space="preserve">.   </w:t>
      </w:r>
    </w:p>
    <w:p w14:paraId="660DBCFE" w14:textId="77777777" w:rsidR="00656D65" w:rsidRPr="00BF2EEB" w:rsidRDefault="00656D65">
      <w:pPr>
        <w:pStyle w:val="Akapitzlist1"/>
        <w:numPr>
          <w:ilvl w:val="0"/>
          <w:numId w:val="16"/>
        </w:numPr>
        <w:tabs>
          <w:tab w:val="left" w:pos="567"/>
        </w:tabs>
        <w:spacing w:after="240" w:line="276" w:lineRule="auto"/>
        <w:ind w:left="567" w:hanging="567"/>
        <w:jc w:val="both"/>
        <w:rPr>
          <w:rFonts w:ascii="Cambria" w:hAnsi="Cambria"/>
        </w:rPr>
      </w:pPr>
      <w:r w:rsidRPr="00BF2EEB">
        <w:rPr>
          <w:rFonts w:ascii="Cambria" w:hAnsi="Cambria"/>
        </w:rPr>
        <w:t xml:space="preserve">Zamawiającemu służy prawo do dochodzenia odszkodowania przewyższającego wysokość zastrzeżonych kar umownych, do wysokości poniesionej szkody na zasadach ogólnych. </w:t>
      </w:r>
    </w:p>
    <w:p w14:paraId="38183D75" w14:textId="77777777" w:rsidR="00656D65" w:rsidRPr="00BF2EEB" w:rsidRDefault="00656D65">
      <w:pPr>
        <w:pStyle w:val="Akapitzlist1"/>
        <w:numPr>
          <w:ilvl w:val="0"/>
          <w:numId w:val="16"/>
        </w:numPr>
        <w:tabs>
          <w:tab w:val="left" w:pos="567"/>
        </w:tabs>
        <w:spacing w:after="240" w:line="276" w:lineRule="auto"/>
        <w:ind w:left="567" w:hanging="567"/>
        <w:jc w:val="both"/>
        <w:rPr>
          <w:rFonts w:ascii="Cambria" w:hAnsi="Cambria"/>
        </w:rPr>
      </w:pPr>
      <w:r w:rsidRPr="00BF2EEB">
        <w:rPr>
          <w:rFonts w:ascii="Cambria" w:hAnsi="Cambria"/>
        </w:rPr>
        <w:t xml:space="preserve">Zamawiający ma prawo potrącić kary umowne z wierzytelnościami wzajemnymi Wykonawcy. </w:t>
      </w:r>
    </w:p>
    <w:p w14:paraId="14FA7B89" w14:textId="77777777" w:rsidR="00656D65" w:rsidRPr="00BF2EEB" w:rsidRDefault="00656D65">
      <w:pPr>
        <w:pStyle w:val="Akapitzlist1"/>
        <w:numPr>
          <w:ilvl w:val="0"/>
          <w:numId w:val="16"/>
        </w:numPr>
        <w:tabs>
          <w:tab w:val="left" w:pos="567"/>
        </w:tabs>
        <w:spacing w:after="240" w:line="276" w:lineRule="auto"/>
        <w:ind w:left="567" w:hanging="567"/>
        <w:jc w:val="both"/>
        <w:rPr>
          <w:rFonts w:ascii="Cambria" w:hAnsi="Cambria"/>
        </w:rPr>
      </w:pPr>
      <w:r w:rsidRPr="00BF2EEB">
        <w:rPr>
          <w:rFonts w:ascii="Cambria" w:hAnsi="Cambria"/>
        </w:rPr>
        <w:t xml:space="preserve">Kary umowne stają się wymagalne z chwilą i w dacie powstania podstawy do ich naliczenia, bez konieczności odrębnego wzywania Wykonawcy do ich zapłaty. </w:t>
      </w:r>
    </w:p>
    <w:p w14:paraId="6861FBED" w14:textId="77777777" w:rsidR="00656D65" w:rsidRPr="00BF2EEB" w:rsidRDefault="00656D65">
      <w:pPr>
        <w:pStyle w:val="Akapitzlist1"/>
        <w:numPr>
          <w:ilvl w:val="0"/>
          <w:numId w:val="16"/>
        </w:numPr>
        <w:tabs>
          <w:tab w:val="left" w:pos="567"/>
        </w:tabs>
        <w:spacing w:after="240" w:line="276" w:lineRule="auto"/>
        <w:ind w:left="567" w:hanging="567"/>
        <w:jc w:val="both"/>
        <w:rPr>
          <w:rFonts w:ascii="Cambria" w:hAnsi="Cambria"/>
        </w:rPr>
      </w:pPr>
      <w:r w:rsidRPr="00BF2EEB">
        <w:rPr>
          <w:rFonts w:ascii="Cambria" w:hAnsi="Cambria"/>
        </w:rPr>
        <w:t xml:space="preserve">Naliczone przez Zamawiającego kary umowne mogą być dochodzone kumulatywnie. Kary naliczone do dnia odstąpienia od Umowy są należne niezależnie od kary za odstąpienie. </w:t>
      </w:r>
    </w:p>
    <w:p w14:paraId="120AA60A" w14:textId="77777777" w:rsidR="00D933F4" w:rsidRPr="009479A3" w:rsidRDefault="00656D65" w:rsidP="009479A3">
      <w:pPr>
        <w:pStyle w:val="Akapitzlist1"/>
        <w:numPr>
          <w:ilvl w:val="0"/>
          <w:numId w:val="16"/>
        </w:numPr>
        <w:tabs>
          <w:tab w:val="left" w:pos="567"/>
        </w:tabs>
        <w:spacing w:after="240" w:line="276" w:lineRule="auto"/>
        <w:ind w:left="567" w:hanging="567"/>
        <w:jc w:val="both"/>
        <w:rPr>
          <w:rFonts w:ascii="Cambria" w:hAnsi="Cambria"/>
          <w:b/>
          <w:smallCaps/>
        </w:rPr>
      </w:pPr>
      <w:r w:rsidRPr="00BF2EEB">
        <w:rPr>
          <w:rFonts w:ascii="Cambria" w:hAnsi="Cambria"/>
        </w:rPr>
        <w:t>Łączna wysokość kar umownych naliczonych którejkolwiek ze Stron nie przekroczy 30 % Wynagrodzenia.</w:t>
      </w:r>
    </w:p>
    <w:p w14:paraId="3D909989" w14:textId="77777777" w:rsidR="00656D65" w:rsidRPr="00BF2EEB" w:rsidRDefault="00656D65">
      <w:pPr>
        <w:tabs>
          <w:tab w:val="left" w:pos="567"/>
        </w:tabs>
        <w:spacing w:after="240" w:line="276" w:lineRule="auto"/>
        <w:jc w:val="center"/>
        <w:rPr>
          <w:rFonts w:ascii="Cambria" w:hAnsi="Cambria"/>
        </w:rPr>
      </w:pPr>
      <w:r w:rsidRPr="00BF2EEB">
        <w:rPr>
          <w:rFonts w:ascii="Cambria" w:hAnsi="Cambria"/>
          <w:b/>
          <w:smallCaps/>
        </w:rPr>
        <w:t>§ 17 Odstąpienie od Umowy</w:t>
      </w:r>
    </w:p>
    <w:p w14:paraId="6F5EF6AE" w14:textId="77777777" w:rsidR="00656D65" w:rsidRPr="00BF2EEB" w:rsidRDefault="00656D65">
      <w:pPr>
        <w:pStyle w:val="Akapitzlist1"/>
        <w:numPr>
          <w:ilvl w:val="3"/>
          <w:numId w:val="16"/>
        </w:numPr>
        <w:spacing w:after="60" w:line="276" w:lineRule="auto"/>
        <w:ind w:left="567" w:hanging="567"/>
        <w:jc w:val="both"/>
        <w:rPr>
          <w:rFonts w:ascii="Cambria" w:hAnsi="Cambria"/>
        </w:rPr>
      </w:pPr>
      <w:r w:rsidRPr="00BF2EEB">
        <w:rPr>
          <w:rFonts w:ascii="Cambria" w:hAnsi="Cambria"/>
        </w:rPr>
        <w:t>Poza przypadkami przewidzianymi przepisami prawa, Zamawiający ma prawo odstąpić od Umowy w całości lub w części, w całym okresie jej obowiązywania, w następujących przypadkach:</w:t>
      </w:r>
    </w:p>
    <w:p w14:paraId="292A7037" w14:textId="77777777" w:rsidR="00656D65" w:rsidRPr="00BF2EEB" w:rsidRDefault="00656D65">
      <w:pPr>
        <w:pStyle w:val="Akapitzlist1"/>
        <w:numPr>
          <w:ilvl w:val="0"/>
          <w:numId w:val="18"/>
        </w:numPr>
        <w:spacing w:after="60" w:line="276" w:lineRule="auto"/>
        <w:ind w:left="1134" w:hanging="425"/>
        <w:jc w:val="both"/>
        <w:rPr>
          <w:rFonts w:ascii="Cambria" w:hAnsi="Cambria"/>
        </w:rPr>
      </w:pPr>
      <w:r w:rsidRPr="00BF2EEB">
        <w:rPr>
          <w:rFonts w:ascii="Cambria" w:hAnsi="Cambria"/>
        </w:rPr>
        <w:lastRenderedPageBreak/>
        <w:t>Wykonawca nie rozpoczął wykonywania Przedmiotu Umowy w terminie 7 dni od dnia przejęcia Placu Budowy od Zamawiającego;</w:t>
      </w:r>
    </w:p>
    <w:p w14:paraId="5C1FC353" w14:textId="77777777" w:rsidR="00656D65" w:rsidRPr="00BF2EEB" w:rsidRDefault="00656D65">
      <w:pPr>
        <w:pStyle w:val="Akapitzlist1"/>
        <w:numPr>
          <w:ilvl w:val="0"/>
          <w:numId w:val="18"/>
        </w:numPr>
        <w:spacing w:after="60" w:line="276" w:lineRule="auto"/>
        <w:ind w:left="1134" w:hanging="425"/>
        <w:jc w:val="both"/>
        <w:rPr>
          <w:rFonts w:ascii="Cambria" w:hAnsi="Cambria"/>
        </w:rPr>
      </w:pPr>
      <w:r w:rsidRPr="00BF2EEB">
        <w:rPr>
          <w:rFonts w:ascii="Cambria" w:hAnsi="Cambria"/>
        </w:rPr>
        <w:t>Wykonawca bez zgody Zamawiającego przerwał lub wstrzymał lub zaprzestał wykonywania Przedmiotu Umowy i nie podjął jego dalszej realizacji w terminie wskazanym w wezwaniu przez Zamawiającego;</w:t>
      </w:r>
    </w:p>
    <w:p w14:paraId="787BA950" w14:textId="77777777" w:rsidR="00656D65" w:rsidRPr="00BF2EEB" w:rsidRDefault="00656D65">
      <w:pPr>
        <w:pStyle w:val="Akapitzlist1"/>
        <w:numPr>
          <w:ilvl w:val="0"/>
          <w:numId w:val="18"/>
        </w:numPr>
        <w:spacing w:after="60" w:line="276" w:lineRule="auto"/>
        <w:ind w:left="1134" w:hanging="425"/>
        <w:jc w:val="both"/>
        <w:rPr>
          <w:rFonts w:ascii="Cambria" w:hAnsi="Cambria"/>
        </w:rPr>
      </w:pPr>
      <w:r w:rsidRPr="00BF2EEB">
        <w:rPr>
          <w:rFonts w:ascii="Cambria" w:hAnsi="Cambria"/>
        </w:rPr>
        <w:t>Wykonawca naruszy przepisy bhp lub przepisy przeciwpożarowe i pomimo wezwania Zamawiającego do zaprzestania naruszeń i wyznaczenia w tym celu terminu, nadal dopuszcza się naruszeń;</w:t>
      </w:r>
    </w:p>
    <w:p w14:paraId="3B1B6689" w14:textId="77777777" w:rsidR="00656D65" w:rsidRPr="00BF2EEB" w:rsidRDefault="00656D65">
      <w:pPr>
        <w:pStyle w:val="Akapitzlist1"/>
        <w:numPr>
          <w:ilvl w:val="0"/>
          <w:numId w:val="18"/>
        </w:numPr>
        <w:spacing w:after="60" w:line="276" w:lineRule="auto"/>
        <w:ind w:left="1134" w:hanging="425"/>
        <w:jc w:val="both"/>
        <w:rPr>
          <w:rFonts w:ascii="Cambria" w:hAnsi="Cambria"/>
        </w:rPr>
      </w:pPr>
      <w:r w:rsidRPr="00BF2EEB">
        <w:rPr>
          <w:rFonts w:ascii="Cambria" w:hAnsi="Cambria"/>
        </w:rPr>
        <w:t>Wykonawca nie dopełnił któregokolwiek z obowiązków dotyczących ubezpieczeń, o których mowa w § 13 w terminie wskazanym w Umowie;</w:t>
      </w:r>
    </w:p>
    <w:p w14:paraId="25397501" w14:textId="77777777" w:rsidR="00656D65" w:rsidRPr="00BF2EEB" w:rsidRDefault="00656D65">
      <w:pPr>
        <w:pStyle w:val="Akapitzlist1"/>
        <w:numPr>
          <w:ilvl w:val="0"/>
          <w:numId w:val="18"/>
        </w:numPr>
        <w:spacing w:after="60" w:line="276" w:lineRule="auto"/>
        <w:ind w:left="1134" w:hanging="425"/>
        <w:jc w:val="both"/>
        <w:rPr>
          <w:rFonts w:ascii="Cambria" w:hAnsi="Cambria"/>
        </w:rPr>
      </w:pPr>
      <w:r w:rsidRPr="00BF2EEB">
        <w:rPr>
          <w:rFonts w:ascii="Cambria" w:hAnsi="Cambria"/>
        </w:rPr>
        <w:t xml:space="preserve">Wykonawca nie </w:t>
      </w:r>
      <w:r w:rsidR="00A76EF7" w:rsidRPr="00A76EF7">
        <w:rPr>
          <w:rFonts w:ascii="Cambria" w:hAnsi="Cambria" w:cs="Times New Roman"/>
        </w:rPr>
        <w:t>przedłużył terminu obowiązywania</w:t>
      </w:r>
      <w:r w:rsidR="00A76EF7">
        <w:rPr>
          <w:rFonts w:ascii="Cambria" w:hAnsi="Cambria" w:cs="Times New Roman"/>
          <w:sz w:val="21"/>
          <w:szCs w:val="21"/>
        </w:rPr>
        <w:t xml:space="preserve"> </w:t>
      </w:r>
      <w:r w:rsidRPr="00BF2EEB">
        <w:rPr>
          <w:rFonts w:ascii="Cambria" w:hAnsi="Cambria"/>
        </w:rPr>
        <w:t>Zabezpieczenia w terminie wskazanym w Umowie;</w:t>
      </w:r>
    </w:p>
    <w:p w14:paraId="284A7C09" w14:textId="77777777" w:rsidR="00656D65" w:rsidRPr="00BF2EEB" w:rsidRDefault="00656D65">
      <w:pPr>
        <w:pStyle w:val="Akapitzlist1"/>
        <w:numPr>
          <w:ilvl w:val="0"/>
          <w:numId w:val="18"/>
        </w:numPr>
        <w:spacing w:after="60" w:line="276" w:lineRule="auto"/>
        <w:ind w:left="1134" w:hanging="425"/>
        <w:jc w:val="both"/>
        <w:rPr>
          <w:rFonts w:ascii="Cambria" w:hAnsi="Cambria"/>
        </w:rPr>
      </w:pPr>
      <w:r w:rsidRPr="00BF2EEB">
        <w:rPr>
          <w:rFonts w:ascii="Cambria" w:hAnsi="Cambria"/>
        </w:rPr>
        <w:t xml:space="preserve">w stosunku do Wykonawcy zostanie otwarte postępowanie likwidacyjne, </w:t>
      </w:r>
    </w:p>
    <w:p w14:paraId="4C85227C" w14:textId="77777777" w:rsidR="00656D65" w:rsidRPr="00BF2EEB" w:rsidRDefault="00656D65">
      <w:pPr>
        <w:pStyle w:val="Akapitzlist1"/>
        <w:numPr>
          <w:ilvl w:val="0"/>
          <w:numId w:val="18"/>
        </w:numPr>
        <w:spacing w:after="60" w:line="276" w:lineRule="auto"/>
        <w:ind w:left="1134" w:hanging="425"/>
        <w:jc w:val="both"/>
        <w:rPr>
          <w:rFonts w:ascii="Cambria" w:hAnsi="Cambria"/>
        </w:rPr>
      </w:pPr>
      <w:r w:rsidRPr="00BF2EEB">
        <w:rPr>
          <w:rFonts w:ascii="Cambria" w:hAnsi="Cambria"/>
        </w:rPr>
        <w:t>Wykonawca znajdzie się w sytuacji uzasadniającej wszczęcie postępowanie upadłościowego lub restrukturyzacyjnego;</w:t>
      </w:r>
    </w:p>
    <w:p w14:paraId="2A88D83F" w14:textId="77777777" w:rsidR="00656D65" w:rsidRPr="00BF2EEB" w:rsidRDefault="00656D65">
      <w:pPr>
        <w:pStyle w:val="Akapitzlist1"/>
        <w:numPr>
          <w:ilvl w:val="0"/>
          <w:numId w:val="18"/>
        </w:numPr>
        <w:spacing w:after="60" w:line="276" w:lineRule="auto"/>
        <w:ind w:left="1134" w:hanging="425"/>
        <w:jc w:val="both"/>
        <w:rPr>
          <w:rFonts w:ascii="Cambria" w:hAnsi="Cambria"/>
        </w:rPr>
      </w:pPr>
      <w:r w:rsidRPr="00BF2EEB">
        <w:rPr>
          <w:rFonts w:ascii="Cambria" w:hAnsi="Cambria"/>
        </w:rPr>
        <w:t>Wykonawca realizuje roboty budowlane wchodzące w skład Przedmiotu Umowy przy pomocy podwykonawcy, z którym umowa o podwykonawstwo została zawarta bez zgody Zamawiającego;</w:t>
      </w:r>
    </w:p>
    <w:p w14:paraId="5EDCC3A0" w14:textId="77777777" w:rsidR="00656D65" w:rsidRPr="00BF2EEB" w:rsidRDefault="00656D65">
      <w:pPr>
        <w:pStyle w:val="Akapitzlist1"/>
        <w:numPr>
          <w:ilvl w:val="0"/>
          <w:numId w:val="18"/>
        </w:numPr>
        <w:spacing w:after="60" w:line="276" w:lineRule="auto"/>
        <w:ind w:left="1134" w:hanging="425"/>
        <w:jc w:val="both"/>
        <w:rPr>
          <w:rFonts w:ascii="Cambria" w:hAnsi="Cambria"/>
        </w:rPr>
      </w:pPr>
      <w:r w:rsidRPr="00BF2EEB">
        <w:rPr>
          <w:rFonts w:ascii="Cambria" w:hAnsi="Cambria"/>
        </w:rPr>
        <w:t>Wykonawca w sposób nienależyty wykonuje zobowiązania umowne.</w:t>
      </w:r>
    </w:p>
    <w:p w14:paraId="5649A9B0" w14:textId="77777777" w:rsidR="00656D65" w:rsidRPr="00BF2EEB" w:rsidRDefault="00656D65">
      <w:pPr>
        <w:pStyle w:val="Akapitzlist1"/>
        <w:numPr>
          <w:ilvl w:val="0"/>
          <w:numId w:val="16"/>
        </w:numPr>
        <w:tabs>
          <w:tab w:val="left" w:pos="567"/>
        </w:tabs>
        <w:spacing w:after="60" w:line="276" w:lineRule="auto"/>
        <w:ind w:left="567" w:hanging="567"/>
        <w:jc w:val="both"/>
        <w:rPr>
          <w:rFonts w:ascii="Cambria" w:hAnsi="Cambria"/>
        </w:rPr>
      </w:pPr>
      <w:r w:rsidRPr="00BF2EEB">
        <w:rPr>
          <w:rFonts w:ascii="Cambria" w:hAnsi="Cambria"/>
        </w:rPr>
        <w:t xml:space="preserve">Odstąpienie od Umowy powinno nastąpić w formie pisemnej, w terminie 30 dni od dnia powzięcia informacji o zaistnieniu okoliczności uzasadniającej złożenie takiego oświadczenia, z podaniem przyczyny oświadczenia. </w:t>
      </w:r>
    </w:p>
    <w:p w14:paraId="62FFB999" w14:textId="77777777" w:rsidR="00656D65" w:rsidRPr="00BF2EEB" w:rsidRDefault="00656D65">
      <w:pPr>
        <w:pStyle w:val="Akapitzlist1"/>
        <w:numPr>
          <w:ilvl w:val="0"/>
          <w:numId w:val="16"/>
        </w:numPr>
        <w:tabs>
          <w:tab w:val="left" w:pos="567"/>
        </w:tabs>
        <w:spacing w:after="60" w:line="276" w:lineRule="auto"/>
        <w:ind w:left="567" w:hanging="567"/>
        <w:jc w:val="both"/>
        <w:rPr>
          <w:rFonts w:ascii="Cambria" w:hAnsi="Cambria"/>
        </w:rPr>
      </w:pPr>
      <w:r w:rsidRPr="00BF2EEB">
        <w:rPr>
          <w:rFonts w:ascii="Cambria" w:hAnsi="Cambria"/>
        </w:rPr>
        <w:t xml:space="preserve">Strony postanawiają, iż w przypadku odstąpienia od Umowy tak na podstawie postanowień umowy, jak również przepisów ustawy, po rozpoczęciu realizacji Umowy, odstąpienie będzie miało skutek ex nunc – będzie dotyczyło niewykonanej części Przedmiotu Umowy. </w:t>
      </w:r>
    </w:p>
    <w:p w14:paraId="07801BAB" w14:textId="77777777" w:rsidR="00656D65" w:rsidRPr="00BF2EEB" w:rsidRDefault="00656D65">
      <w:pPr>
        <w:pStyle w:val="Akapitzlist1"/>
        <w:numPr>
          <w:ilvl w:val="0"/>
          <w:numId w:val="16"/>
        </w:numPr>
        <w:tabs>
          <w:tab w:val="left" w:pos="567"/>
        </w:tabs>
        <w:spacing w:after="60" w:line="276" w:lineRule="auto"/>
        <w:ind w:left="567" w:hanging="567"/>
        <w:jc w:val="both"/>
        <w:rPr>
          <w:rFonts w:ascii="Cambria" w:hAnsi="Cambria"/>
        </w:rPr>
      </w:pPr>
      <w:r w:rsidRPr="00BF2EEB">
        <w:rPr>
          <w:rFonts w:ascii="Cambria" w:hAnsi="Cambria"/>
        </w:rPr>
        <w:t xml:space="preserve">Rozliczenie za roboty wykonane do </w:t>
      </w:r>
      <w:r w:rsidR="00604D4B" w:rsidRPr="00BF2EEB">
        <w:rPr>
          <w:rFonts w:ascii="Cambria" w:hAnsi="Cambria"/>
        </w:rPr>
        <w:t xml:space="preserve">czasu </w:t>
      </w:r>
      <w:r w:rsidRPr="00BF2EEB">
        <w:rPr>
          <w:rFonts w:ascii="Cambria" w:hAnsi="Cambria"/>
        </w:rPr>
        <w:t>odstąpienia od umowy nastąpi według cen wynikających z Umowy.</w:t>
      </w:r>
    </w:p>
    <w:p w14:paraId="58B236FA" w14:textId="77777777" w:rsidR="00656D65" w:rsidRPr="00BF2EEB" w:rsidRDefault="00656D65">
      <w:pPr>
        <w:pStyle w:val="Akapitzlist1"/>
        <w:numPr>
          <w:ilvl w:val="0"/>
          <w:numId w:val="16"/>
        </w:numPr>
        <w:tabs>
          <w:tab w:val="left" w:pos="567"/>
        </w:tabs>
        <w:spacing w:after="60" w:line="276" w:lineRule="auto"/>
        <w:ind w:left="567" w:hanging="567"/>
        <w:jc w:val="both"/>
        <w:rPr>
          <w:rFonts w:ascii="Cambria" w:hAnsi="Cambria"/>
        </w:rPr>
      </w:pPr>
      <w:r w:rsidRPr="00BF2EEB">
        <w:rPr>
          <w:rFonts w:ascii="Cambria" w:hAnsi="Cambria"/>
        </w:rPr>
        <w:t xml:space="preserve">Odstąpienie od Umowy nie pozbawia Zamawiającego prawa dochodzenia kar umownych i innych odszkodowań za szkody wynikłe w związku z niewykonaniem lub nienależytym wykonaniem Umowy przez Wykonawcę. </w:t>
      </w:r>
    </w:p>
    <w:p w14:paraId="47F3F614" w14:textId="77777777" w:rsidR="00656D65" w:rsidRPr="00BF2EEB" w:rsidRDefault="00656D65">
      <w:pPr>
        <w:pStyle w:val="Akapitzlist1"/>
        <w:numPr>
          <w:ilvl w:val="0"/>
          <w:numId w:val="16"/>
        </w:numPr>
        <w:tabs>
          <w:tab w:val="left" w:pos="567"/>
        </w:tabs>
        <w:spacing w:after="60" w:line="276" w:lineRule="auto"/>
        <w:ind w:left="567" w:hanging="567"/>
        <w:jc w:val="both"/>
        <w:rPr>
          <w:rFonts w:ascii="Cambria" w:hAnsi="Cambria"/>
        </w:rPr>
      </w:pPr>
      <w:r w:rsidRPr="00BF2EEB">
        <w:rPr>
          <w:rFonts w:ascii="Cambria" w:hAnsi="Cambria"/>
        </w:rPr>
        <w:t>Strony postanawiają, iż w przypadku odstąpienia od Umowy, Strony będą zobowiązane do wykonania następujących obowiązków:</w:t>
      </w:r>
    </w:p>
    <w:p w14:paraId="75342E43" w14:textId="77777777" w:rsidR="00656D65" w:rsidRPr="00BF2EEB" w:rsidRDefault="00656D65">
      <w:pPr>
        <w:pStyle w:val="Akapitzlist1"/>
        <w:numPr>
          <w:ilvl w:val="1"/>
          <w:numId w:val="19"/>
        </w:numPr>
        <w:spacing w:after="60" w:line="276" w:lineRule="auto"/>
        <w:ind w:left="1134" w:hanging="425"/>
        <w:jc w:val="both"/>
        <w:rPr>
          <w:rFonts w:ascii="Cambria" w:hAnsi="Cambria"/>
        </w:rPr>
      </w:pPr>
      <w:r w:rsidRPr="00BF2EEB">
        <w:rPr>
          <w:rFonts w:ascii="Cambria" w:hAnsi="Cambria"/>
        </w:rPr>
        <w:t xml:space="preserve">Wykonawca przy udziale Zamawiającego sporządzi w terminie 7 dni od daty odstąpienia szczegółowy protokół inwentaryzacji robót, według stanu na dzień odstąpienia. W przypadku nieobecności umocowanego przedstawiciela Wykonawcy, Zamawiający sporządzi jednostronny protokół, który będzie wiążący; </w:t>
      </w:r>
    </w:p>
    <w:p w14:paraId="6DDFA7BD" w14:textId="77777777" w:rsidR="00656D65" w:rsidRPr="00BF2EEB" w:rsidRDefault="00656D65">
      <w:pPr>
        <w:pStyle w:val="Akapitzlist1"/>
        <w:numPr>
          <w:ilvl w:val="1"/>
          <w:numId w:val="19"/>
        </w:numPr>
        <w:spacing w:after="60" w:line="276" w:lineRule="auto"/>
        <w:ind w:left="1134" w:hanging="425"/>
        <w:jc w:val="both"/>
        <w:rPr>
          <w:rFonts w:ascii="Cambria" w:hAnsi="Cambria"/>
        </w:rPr>
      </w:pPr>
      <w:r w:rsidRPr="00BF2EEB">
        <w:rPr>
          <w:rFonts w:ascii="Cambria" w:hAnsi="Cambria"/>
        </w:rPr>
        <w:t>Wykonawca zabezpieczy przerwane roboty w zakresie uzgodnionym przez Strony, na koszt Strony, z przyczyny, której nastąpiło odstąpienie od Umowy;</w:t>
      </w:r>
    </w:p>
    <w:p w14:paraId="3832F0FA" w14:textId="77777777" w:rsidR="00656D65" w:rsidRPr="00BF2EEB" w:rsidRDefault="00656D65">
      <w:pPr>
        <w:pStyle w:val="Akapitzlist1"/>
        <w:numPr>
          <w:ilvl w:val="1"/>
          <w:numId w:val="19"/>
        </w:numPr>
        <w:spacing w:after="60" w:line="276" w:lineRule="auto"/>
        <w:ind w:left="1134" w:hanging="425"/>
        <w:jc w:val="both"/>
        <w:rPr>
          <w:rFonts w:ascii="Cambria" w:hAnsi="Cambria"/>
        </w:rPr>
      </w:pPr>
      <w:r w:rsidRPr="00BF2EEB">
        <w:rPr>
          <w:rFonts w:ascii="Cambria" w:hAnsi="Cambria"/>
        </w:rPr>
        <w:t>Wykonawca przekaże Zamawiającemu wszelką dokumentację, w terminie wskazanym przez Zamawiającego;</w:t>
      </w:r>
    </w:p>
    <w:p w14:paraId="15536F47" w14:textId="77777777" w:rsidR="00656D65" w:rsidRPr="00BF2EEB" w:rsidRDefault="00656D65">
      <w:pPr>
        <w:pStyle w:val="Akapitzlist1"/>
        <w:numPr>
          <w:ilvl w:val="1"/>
          <w:numId w:val="19"/>
        </w:numPr>
        <w:spacing w:after="60" w:line="276" w:lineRule="auto"/>
        <w:ind w:left="1134" w:hanging="425"/>
        <w:jc w:val="both"/>
        <w:rPr>
          <w:rFonts w:ascii="Cambria" w:hAnsi="Cambria"/>
        </w:rPr>
      </w:pPr>
      <w:r w:rsidRPr="00BF2EEB">
        <w:rPr>
          <w:rFonts w:ascii="Cambria" w:hAnsi="Cambria"/>
        </w:rPr>
        <w:t>Wykonawca w terminie 7 dni, usunie z Placu Budowy i zaplecza urządzenia, materiały oraz sprzęt nie stanowiące własności Zamawiającego lub Inwestora.</w:t>
      </w:r>
    </w:p>
    <w:p w14:paraId="3CE0C312" w14:textId="77777777" w:rsidR="00656D65" w:rsidRDefault="00656D65">
      <w:pPr>
        <w:pStyle w:val="Akapitzlist1"/>
        <w:numPr>
          <w:ilvl w:val="0"/>
          <w:numId w:val="16"/>
        </w:numPr>
        <w:tabs>
          <w:tab w:val="left" w:pos="567"/>
        </w:tabs>
        <w:spacing w:after="60" w:line="276" w:lineRule="auto"/>
        <w:ind w:left="567" w:hanging="567"/>
        <w:jc w:val="both"/>
        <w:rPr>
          <w:rFonts w:ascii="Cambria" w:hAnsi="Cambria"/>
        </w:rPr>
      </w:pPr>
      <w:r w:rsidRPr="00BF2EEB">
        <w:rPr>
          <w:rFonts w:ascii="Cambria" w:hAnsi="Cambria"/>
        </w:rPr>
        <w:t xml:space="preserve">W przypadku, gdy odstąpienie od Umowy nastąpi z przyczyn leżących po stronie Wykonawcy, Wykonawca poniesie wszelkie dodatkowe koszty oraz naprawi wszelkie szkody, które Zamawiający poniesie w związku z zabezpieczeniem Placu Budowy. </w:t>
      </w:r>
    </w:p>
    <w:p w14:paraId="15A85FEF" w14:textId="77777777" w:rsidR="00DA018C" w:rsidRPr="00F80AAB" w:rsidRDefault="00656D65" w:rsidP="00F80AAB">
      <w:pPr>
        <w:pStyle w:val="Akapitzlist1"/>
        <w:numPr>
          <w:ilvl w:val="0"/>
          <w:numId w:val="16"/>
        </w:numPr>
        <w:tabs>
          <w:tab w:val="left" w:pos="567"/>
        </w:tabs>
        <w:spacing w:after="60" w:line="276" w:lineRule="auto"/>
        <w:ind w:left="567" w:hanging="567"/>
        <w:jc w:val="both"/>
        <w:rPr>
          <w:rFonts w:ascii="Cambria" w:hAnsi="Cambria"/>
        </w:rPr>
      </w:pPr>
      <w:r w:rsidRPr="00F80AAB">
        <w:rPr>
          <w:rFonts w:ascii="Cambria" w:hAnsi="Cambria"/>
        </w:rPr>
        <w:t xml:space="preserve">Strony postanawiają, iż w każdym przypadku niewykonania lub nienależytego wykonania któregokolwiek z zobowiązań umownych przez Wykonawcę, po uprzednim wezwaniu </w:t>
      </w:r>
      <w:r w:rsidRPr="00F80AAB">
        <w:rPr>
          <w:rFonts w:ascii="Cambria" w:hAnsi="Cambria"/>
        </w:rPr>
        <w:lastRenderedPageBreak/>
        <w:t>Wykonawcy do zmiany sposobu wykonywania Umowy i wyznaczeniu dodatkowego 7 dniowego terminu, Zamawiający jest uprawniony do powierzenia wykonania zobowiązań umownych Wykonawcy w ramach Wykonawstwa Zastępczego bez konieczności uzyskiwania zgody Sądu.</w:t>
      </w:r>
    </w:p>
    <w:p w14:paraId="777517DB" w14:textId="77777777" w:rsidR="00656D65" w:rsidRPr="00F80AAB" w:rsidRDefault="00656D65" w:rsidP="00F80AAB">
      <w:pPr>
        <w:pStyle w:val="Akapitzlist1"/>
        <w:tabs>
          <w:tab w:val="left" w:pos="567"/>
        </w:tabs>
        <w:spacing w:after="60" w:line="276" w:lineRule="auto"/>
        <w:ind w:left="567"/>
        <w:jc w:val="both"/>
        <w:rPr>
          <w:rFonts w:ascii="Cambria" w:hAnsi="Cambria"/>
          <w:b/>
          <w:smallCaps/>
        </w:rPr>
      </w:pPr>
    </w:p>
    <w:p w14:paraId="62212A10" w14:textId="77777777" w:rsidR="00656D65" w:rsidRPr="00BF2EEB" w:rsidRDefault="00656D65">
      <w:pPr>
        <w:tabs>
          <w:tab w:val="left" w:pos="567"/>
        </w:tabs>
        <w:spacing w:after="240" w:line="276" w:lineRule="auto"/>
        <w:jc w:val="center"/>
        <w:rPr>
          <w:rFonts w:ascii="Cambria" w:hAnsi="Cambria"/>
        </w:rPr>
      </w:pPr>
      <w:r w:rsidRPr="00BF2EEB">
        <w:rPr>
          <w:rFonts w:ascii="Cambria" w:hAnsi="Cambria"/>
          <w:b/>
          <w:smallCaps/>
        </w:rPr>
        <w:t xml:space="preserve">§ 18 </w:t>
      </w:r>
      <w:r w:rsidRPr="00BF2EEB">
        <w:rPr>
          <w:rFonts w:ascii="Cambria" w:hAnsi="Cambria"/>
          <w:b/>
          <w:smallCaps/>
        </w:rPr>
        <w:tab/>
        <w:t>Zmiany Umowy</w:t>
      </w:r>
    </w:p>
    <w:p w14:paraId="2D578B3E" w14:textId="77777777" w:rsidR="00656D65" w:rsidRPr="00BF2EEB" w:rsidRDefault="00656D65">
      <w:pPr>
        <w:pStyle w:val="Akapitzlist10"/>
        <w:numPr>
          <w:ilvl w:val="0"/>
          <w:numId w:val="20"/>
        </w:numPr>
        <w:spacing w:after="0"/>
        <w:ind w:left="540" w:hanging="540"/>
        <w:jc w:val="both"/>
        <w:rPr>
          <w:rFonts w:ascii="Cambria" w:hAnsi="Cambria"/>
          <w:sz w:val="22"/>
          <w:szCs w:val="22"/>
        </w:rPr>
      </w:pPr>
      <w:r w:rsidRPr="00BF2EEB">
        <w:rPr>
          <w:rFonts w:ascii="Cambria" w:hAnsi="Cambria" w:cs="Times New Roman"/>
          <w:sz w:val="22"/>
          <w:szCs w:val="22"/>
        </w:rPr>
        <w:t>Zamawiający dopuszcza możliwość zmian postanowień zawartej Umowy w stosunku do treści oferty na podstawie, której dokonano wyboru Wykonawcy polegających na wprowadzeniu zmian w zakresie terminu realizacji Przedmiotu Umowy, w zakresie zmiany sposobu wykonania robót oraz w zakresie zmiany wynagrodzenia.</w:t>
      </w:r>
    </w:p>
    <w:p w14:paraId="1285A4CA" w14:textId="77777777" w:rsidR="00656D65" w:rsidRPr="00BF2EEB" w:rsidRDefault="00656D65">
      <w:pPr>
        <w:pStyle w:val="Akapitzlist10"/>
        <w:numPr>
          <w:ilvl w:val="0"/>
          <w:numId w:val="20"/>
        </w:numPr>
        <w:spacing w:after="0"/>
        <w:ind w:left="540" w:hanging="540"/>
        <w:jc w:val="both"/>
        <w:rPr>
          <w:rFonts w:ascii="Cambria" w:hAnsi="Cambria"/>
          <w:sz w:val="22"/>
          <w:szCs w:val="22"/>
        </w:rPr>
      </w:pPr>
      <w:r w:rsidRPr="00BF2EEB">
        <w:rPr>
          <w:rFonts w:ascii="Cambria" w:hAnsi="Cambria" w:cs="Times New Roman"/>
          <w:sz w:val="22"/>
          <w:szCs w:val="22"/>
        </w:rPr>
        <w:t>Umowa może zostać zmieniona w sytuacji wystąpienia okoliczności wskazanych w ust. 3 niniejszego paragrafu lub jeżeli zmiana jest dopuszczalna na podstawie przepisów PZP.</w:t>
      </w:r>
    </w:p>
    <w:p w14:paraId="2C0F9600" w14:textId="77777777" w:rsidR="00656D65" w:rsidRPr="00BF2EEB" w:rsidRDefault="00656D65">
      <w:pPr>
        <w:pStyle w:val="Akapitzlist10"/>
        <w:numPr>
          <w:ilvl w:val="0"/>
          <w:numId w:val="20"/>
        </w:numPr>
        <w:spacing w:after="0"/>
        <w:ind w:left="540" w:hanging="540"/>
        <w:jc w:val="both"/>
        <w:rPr>
          <w:rFonts w:ascii="Cambria" w:hAnsi="Cambria"/>
          <w:sz w:val="22"/>
          <w:szCs w:val="22"/>
        </w:rPr>
      </w:pPr>
      <w:r w:rsidRPr="007F7601">
        <w:rPr>
          <w:rFonts w:ascii="Cambria" w:hAnsi="Cambria" w:cs="Times New Roman"/>
          <w:sz w:val="22"/>
          <w:szCs w:val="22"/>
        </w:rPr>
        <w:t>Zgodnie z art.</w:t>
      </w:r>
      <w:r w:rsidRPr="00BF2EEB">
        <w:rPr>
          <w:rFonts w:ascii="Cambria" w:hAnsi="Cambria" w:cs="Times New Roman"/>
          <w:sz w:val="22"/>
          <w:szCs w:val="22"/>
        </w:rPr>
        <w:t xml:space="preserve"> </w:t>
      </w:r>
      <w:r w:rsidR="002F7829" w:rsidRPr="00BF2EEB">
        <w:rPr>
          <w:rFonts w:ascii="Cambria" w:hAnsi="Cambria" w:cs="Times New Roman"/>
          <w:sz w:val="22"/>
          <w:szCs w:val="22"/>
        </w:rPr>
        <w:t>455</w:t>
      </w:r>
      <w:r w:rsidRPr="00BF2EEB">
        <w:rPr>
          <w:rFonts w:ascii="Cambria" w:hAnsi="Cambria" w:cs="Times New Roman"/>
          <w:sz w:val="22"/>
          <w:szCs w:val="22"/>
        </w:rPr>
        <w:t xml:space="preserve"> ust. 1 pkt 1 PZP,</w:t>
      </w:r>
      <w:r w:rsidRPr="00BF2EEB">
        <w:rPr>
          <w:rFonts w:ascii="Cambria" w:hAnsi="Cambria" w:cs="Times New Roman"/>
          <w:color w:val="FF0000"/>
          <w:sz w:val="22"/>
          <w:szCs w:val="22"/>
        </w:rPr>
        <w:t xml:space="preserve"> </w:t>
      </w:r>
      <w:r w:rsidRPr="00BF2EEB">
        <w:rPr>
          <w:rFonts w:ascii="Cambria" w:hAnsi="Cambria" w:cs="Times New Roman"/>
          <w:sz w:val="22"/>
          <w:szCs w:val="22"/>
        </w:rPr>
        <w:t>Zamawiający przewiduje możliwość dokonania następujących zmian Umowy:</w:t>
      </w:r>
    </w:p>
    <w:p w14:paraId="6CFA55D0" w14:textId="77777777" w:rsidR="00656D65" w:rsidRPr="00BF2EEB" w:rsidRDefault="00656D65">
      <w:pPr>
        <w:pStyle w:val="Akapitzlist10"/>
        <w:numPr>
          <w:ilvl w:val="0"/>
          <w:numId w:val="21"/>
        </w:numPr>
        <w:spacing w:after="60"/>
        <w:ind w:left="900"/>
        <w:jc w:val="both"/>
        <w:rPr>
          <w:rFonts w:ascii="Cambria" w:hAnsi="Cambria"/>
          <w:sz w:val="22"/>
          <w:szCs w:val="22"/>
        </w:rPr>
      </w:pPr>
      <w:r w:rsidRPr="00BF2EEB">
        <w:rPr>
          <w:rFonts w:ascii="Cambria" w:hAnsi="Cambria" w:cs="Times New Roman"/>
          <w:sz w:val="22"/>
          <w:szCs w:val="22"/>
        </w:rPr>
        <w:t>Dopuszczalna jest zmiana Przedmiotu Umowy poprzez zmianę zakresu robót budowlanych przewidzianych do wykonania w ramach niniejszej Umowy w przypadku:</w:t>
      </w:r>
    </w:p>
    <w:p w14:paraId="5ABB0845" w14:textId="77777777" w:rsidR="00656D65" w:rsidRPr="00BF2EEB" w:rsidRDefault="00656D65">
      <w:pPr>
        <w:pStyle w:val="Akapitzlist10"/>
        <w:numPr>
          <w:ilvl w:val="1"/>
          <w:numId w:val="21"/>
        </w:numPr>
        <w:spacing w:after="60"/>
        <w:ind w:left="1418" w:hanging="284"/>
        <w:jc w:val="both"/>
        <w:rPr>
          <w:rFonts w:ascii="Cambria" w:hAnsi="Cambria"/>
          <w:sz w:val="22"/>
          <w:szCs w:val="22"/>
        </w:rPr>
      </w:pPr>
      <w:r w:rsidRPr="00BF2EEB">
        <w:rPr>
          <w:rFonts w:ascii="Cambria" w:hAnsi="Cambria" w:cs="Times New Roman"/>
          <w:sz w:val="22"/>
          <w:szCs w:val="22"/>
        </w:rPr>
        <w:t>konieczności wykonania robót zamiennych lub dodatkowych, których wykonanie ma na celu prawidłowe zrealizowanie Przedmiotu Umowy, a konieczność ich wykonania wynika z wad dokumentacji projektowej,</w:t>
      </w:r>
    </w:p>
    <w:p w14:paraId="543914B5" w14:textId="77777777" w:rsidR="00656D65" w:rsidRPr="00BF2EEB" w:rsidRDefault="00656D65">
      <w:pPr>
        <w:pStyle w:val="Akapitzlist10"/>
        <w:numPr>
          <w:ilvl w:val="1"/>
          <w:numId w:val="21"/>
        </w:numPr>
        <w:spacing w:after="60"/>
        <w:ind w:left="1418" w:hanging="284"/>
        <w:jc w:val="both"/>
        <w:rPr>
          <w:rFonts w:ascii="Cambria" w:hAnsi="Cambria"/>
          <w:sz w:val="22"/>
          <w:szCs w:val="22"/>
        </w:rPr>
      </w:pPr>
      <w:r w:rsidRPr="00BF2EEB">
        <w:rPr>
          <w:rFonts w:ascii="Cambria" w:hAnsi="Cambria" w:cs="Times New Roman"/>
          <w:sz w:val="22"/>
          <w:szCs w:val="22"/>
        </w:rPr>
        <w:t>konieczności wykonania robót zamiennych lub dodatkowych niezbędnych do prawidłowego wykonania Przedmiotu Umowy, które nie zostały przewidziane w dokumentacji projektowej przekazanej przez Zamawiającego,</w:t>
      </w:r>
    </w:p>
    <w:p w14:paraId="2CDC5532" w14:textId="77777777" w:rsidR="00656D65" w:rsidRPr="00BF2EEB" w:rsidRDefault="00656D65">
      <w:pPr>
        <w:pStyle w:val="Akapitzlist10"/>
        <w:numPr>
          <w:ilvl w:val="1"/>
          <w:numId w:val="21"/>
        </w:numPr>
        <w:spacing w:after="60"/>
        <w:ind w:left="1418" w:hanging="284"/>
        <w:jc w:val="both"/>
        <w:rPr>
          <w:rFonts w:ascii="Cambria" w:hAnsi="Cambria"/>
          <w:sz w:val="22"/>
          <w:szCs w:val="22"/>
        </w:rPr>
      </w:pPr>
      <w:r w:rsidRPr="00BF2EEB">
        <w:rPr>
          <w:rFonts w:ascii="Cambria" w:hAnsi="Cambria" w:cs="Times New Roman"/>
          <w:sz w:val="22"/>
          <w:szCs w:val="22"/>
        </w:rPr>
        <w:t>zmiany dokumentacji projektowej wykonane z inicjatywy Zamawiającego ze względu na stwierdzone wady, co spowoduje konieczność wykonania robót zamiennych lub dodatkowych;</w:t>
      </w:r>
    </w:p>
    <w:p w14:paraId="1BBD3928" w14:textId="77777777" w:rsidR="00656D65" w:rsidRPr="00BF2EEB" w:rsidRDefault="00656D65">
      <w:pPr>
        <w:pStyle w:val="Akapitzlist10"/>
        <w:numPr>
          <w:ilvl w:val="1"/>
          <w:numId w:val="21"/>
        </w:numPr>
        <w:spacing w:after="60"/>
        <w:ind w:left="1418" w:hanging="284"/>
        <w:jc w:val="both"/>
        <w:rPr>
          <w:rFonts w:ascii="Cambria" w:hAnsi="Cambria"/>
          <w:sz w:val="22"/>
          <w:szCs w:val="22"/>
        </w:rPr>
      </w:pPr>
      <w:r w:rsidRPr="00BF2EEB">
        <w:rPr>
          <w:rFonts w:ascii="Cambria" w:hAnsi="Cambria" w:cs="Times New Roman"/>
          <w:sz w:val="22"/>
          <w:szCs w:val="22"/>
        </w:rPr>
        <w:t>zmiany decyzji administracyjnych, na podstawie których prowadzone są roboty budowlane objęte Umową, powodujące zmianę dotychczasowego zakresu robót przewidzianego w dokumentacji projektowej,</w:t>
      </w:r>
    </w:p>
    <w:p w14:paraId="45466CC7" w14:textId="77777777" w:rsidR="00656D65" w:rsidRPr="00BF2EEB" w:rsidRDefault="00656D65">
      <w:pPr>
        <w:pStyle w:val="Akapitzlist10"/>
        <w:numPr>
          <w:ilvl w:val="0"/>
          <w:numId w:val="21"/>
        </w:numPr>
        <w:spacing w:after="0"/>
        <w:ind w:left="900"/>
        <w:jc w:val="both"/>
        <w:rPr>
          <w:rFonts w:ascii="Cambria" w:hAnsi="Cambria"/>
          <w:sz w:val="22"/>
          <w:szCs w:val="22"/>
        </w:rPr>
      </w:pPr>
      <w:r w:rsidRPr="00BF2EEB">
        <w:rPr>
          <w:rFonts w:ascii="Cambria" w:hAnsi="Cambria" w:cs="Times New Roman"/>
          <w:sz w:val="22"/>
          <w:szCs w:val="22"/>
        </w:rPr>
        <w:t>dopuszczalna jest zmiana Przedmiotu Umowy, w szczególności zmiana sposob</w:t>
      </w:r>
      <w:r w:rsidR="001E16C6">
        <w:rPr>
          <w:rFonts w:ascii="Cambria" w:hAnsi="Cambria" w:cs="Times New Roman"/>
          <w:sz w:val="22"/>
          <w:szCs w:val="22"/>
        </w:rPr>
        <w:t>u</w:t>
      </w:r>
      <w:r w:rsidRPr="00BF2EEB">
        <w:rPr>
          <w:rFonts w:ascii="Cambria" w:hAnsi="Cambria" w:cs="Times New Roman"/>
          <w:sz w:val="22"/>
          <w:szCs w:val="22"/>
        </w:rPr>
        <w:t xml:space="preserve"> wykonania Przedmiotu Umowy, zakresu robót, lokalizacji robót w sytuacji:</w:t>
      </w:r>
    </w:p>
    <w:p w14:paraId="39C7DF71" w14:textId="77777777" w:rsidR="00656D65" w:rsidRPr="00BF2EEB" w:rsidRDefault="00656D65">
      <w:pPr>
        <w:pStyle w:val="Akapitzlist10"/>
        <w:numPr>
          <w:ilvl w:val="1"/>
          <w:numId w:val="21"/>
        </w:numPr>
        <w:spacing w:after="60"/>
        <w:ind w:left="1418" w:hanging="284"/>
        <w:jc w:val="both"/>
        <w:rPr>
          <w:rFonts w:ascii="Cambria" w:hAnsi="Cambria"/>
          <w:sz w:val="22"/>
          <w:szCs w:val="22"/>
        </w:rPr>
      </w:pPr>
      <w:r w:rsidRPr="00BF2EEB">
        <w:rPr>
          <w:rFonts w:ascii="Cambria" w:hAnsi="Cambria" w:cs="Times New Roman"/>
          <w:sz w:val="22"/>
          <w:szCs w:val="22"/>
        </w:rPr>
        <w:t>wystąpienia innych warunków geologicznych, geotechnicznych, hydrologicznych niż te wskazane przez Zamawiającego w dokumentacji projektowej, powodujących konieczność zmiany sposobu wykonania Przedmiotu Umowy;</w:t>
      </w:r>
    </w:p>
    <w:p w14:paraId="43D3C106" w14:textId="77777777" w:rsidR="00656D65" w:rsidRPr="00BF2EEB" w:rsidRDefault="00656D65">
      <w:pPr>
        <w:pStyle w:val="Akapitzlist10"/>
        <w:numPr>
          <w:ilvl w:val="1"/>
          <w:numId w:val="21"/>
        </w:numPr>
        <w:spacing w:after="60"/>
        <w:ind w:left="1418" w:hanging="284"/>
        <w:jc w:val="both"/>
        <w:rPr>
          <w:rFonts w:ascii="Cambria" w:hAnsi="Cambria"/>
          <w:sz w:val="22"/>
          <w:szCs w:val="22"/>
        </w:rPr>
      </w:pPr>
      <w:r w:rsidRPr="00BF2EEB">
        <w:rPr>
          <w:rFonts w:ascii="Cambria" w:hAnsi="Cambria" w:cs="Times New Roman"/>
          <w:sz w:val="22"/>
          <w:szCs w:val="22"/>
        </w:rPr>
        <w:t>wystąpienia na terenie budowy niewybuchów, niewypałów, znalezisk archeologicznych lub innych niezinwentaryzowanych obiektów, które uniemożliwiają lub utrudniają wykonanie robót na warunkach przewidzianych w Umowie</w:t>
      </w:r>
    </w:p>
    <w:p w14:paraId="2DA0EE41" w14:textId="77777777" w:rsidR="00656D65" w:rsidRPr="00BF2EEB" w:rsidRDefault="00656D65">
      <w:pPr>
        <w:pStyle w:val="Akapitzlist10"/>
        <w:numPr>
          <w:ilvl w:val="0"/>
          <w:numId w:val="21"/>
        </w:numPr>
        <w:spacing w:after="60"/>
        <w:ind w:left="851" w:hanging="284"/>
        <w:jc w:val="both"/>
        <w:rPr>
          <w:rFonts w:ascii="Cambria" w:hAnsi="Cambria"/>
          <w:sz w:val="22"/>
          <w:szCs w:val="22"/>
        </w:rPr>
      </w:pPr>
      <w:r w:rsidRPr="00BF2EEB">
        <w:rPr>
          <w:rFonts w:ascii="Cambria" w:hAnsi="Cambria" w:cs="Times New Roman"/>
          <w:sz w:val="22"/>
          <w:szCs w:val="22"/>
        </w:rPr>
        <w:t>Dopuszczalna jest zmiana technologii wykonania robót lub materiałów przewidzianych w dokumentacji projektowej w przypadku niedostępności odpowiednich surowców lub materiałów na rynku budowlanym albo zaniechania produkcji materiałów przewidzianych w dokumentacji projektowej, co utrudnia możliwość wykonania Przedmiotu Umowy, tj. w szczególności powoduje opóźnienie w postępie robót, a Wykonawca, pomimo zachowania należytej staranności, nie mógł temu zapobiec.</w:t>
      </w:r>
    </w:p>
    <w:p w14:paraId="11E0FCBF" w14:textId="77777777" w:rsidR="00656D65" w:rsidRPr="00BF2EEB" w:rsidRDefault="00656D65">
      <w:pPr>
        <w:pStyle w:val="Akapitzlist10"/>
        <w:numPr>
          <w:ilvl w:val="0"/>
          <w:numId w:val="21"/>
        </w:numPr>
        <w:spacing w:after="0"/>
        <w:ind w:left="851" w:hanging="284"/>
        <w:jc w:val="both"/>
        <w:rPr>
          <w:rFonts w:ascii="Cambria" w:hAnsi="Cambria"/>
          <w:sz w:val="22"/>
          <w:szCs w:val="22"/>
        </w:rPr>
      </w:pPr>
      <w:r w:rsidRPr="00BF2EEB">
        <w:rPr>
          <w:rFonts w:ascii="Cambria" w:hAnsi="Cambria" w:cs="Times New Roman"/>
          <w:sz w:val="22"/>
          <w:szCs w:val="22"/>
        </w:rPr>
        <w:t>Dopuszczalna jest zmiana terminu wykonania Umowy w przypadku:</w:t>
      </w:r>
    </w:p>
    <w:p w14:paraId="7F4CE9A6" w14:textId="77777777" w:rsidR="00656D65" w:rsidRPr="00BF2EEB" w:rsidRDefault="00656D65">
      <w:pPr>
        <w:pStyle w:val="Akapitzlist10"/>
        <w:numPr>
          <w:ilvl w:val="1"/>
          <w:numId w:val="21"/>
        </w:numPr>
        <w:spacing w:after="60"/>
        <w:ind w:left="1418" w:hanging="284"/>
        <w:jc w:val="both"/>
        <w:rPr>
          <w:rFonts w:ascii="Cambria" w:hAnsi="Cambria"/>
          <w:sz w:val="22"/>
          <w:szCs w:val="22"/>
        </w:rPr>
      </w:pPr>
      <w:r w:rsidRPr="00BF2EEB">
        <w:rPr>
          <w:rFonts w:ascii="Cambria" w:hAnsi="Cambria" w:cs="Times New Roman"/>
          <w:sz w:val="22"/>
          <w:szCs w:val="22"/>
        </w:rPr>
        <w:lastRenderedPageBreak/>
        <w:t>wystąpienia niemożliwych do przewidzenia niekorzystnych warunków atmosferycznych, uniemożliwiających prowadzenie prac, w których niemożliwe jest prowadzenie robót bezpiecznie pod względem BHP, w sposób prawidłowy, zgodny z umówioną technologią lub zasadami sztuki budowlanej. Przez niekorzystne warunki atmosferyczne rozumie się nadzwyczajne zjawiska pogodowe takie jak: nawałnice, ulewne deszcze, bardzo silne wiatry – uniemożliwiające prowadzenie zewnętrznych robót budowlanych w ogóle bądź bez niewspółmiernych nakładów utrzymujące się dłużej niż 3 dni,</w:t>
      </w:r>
    </w:p>
    <w:p w14:paraId="44AC8356" w14:textId="77777777" w:rsidR="00656D65" w:rsidRPr="00BF2EEB" w:rsidRDefault="00656D65">
      <w:pPr>
        <w:pStyle w:val="Akapitzlist10"/>
        <w:numPr>
          <w:ilvl w:val="1"/>
          <w:numId w:val="21"/>
        </w:numPr>
        <w:spacing w:after="60"/>
        <w:ind w:left="1418" w:hanging="284"/>
        <w:jc w:val="both"/>
        <w:rPr>
          <w:rFonts w:ascii="Cambria" w:hAnsi="Cambria"/>
          <w:sz w:val="22"/>
          <w:szCs w:val="22"/>
        </w:rPr>
      </w:pPr>
      <w:r w:rsidRPr="00BF2EEB">
        <w:rPr>
          <w:rFonts w:ascii="Cambria" w:hAnsi="Cambria" w:cs="Times New Roman"/>
          <w:sz w:val="22"/>
          <w:szCs w:val="22"/>
        </w:rPr>
        <w:t>opóźnienia innych inwestycji lub robót budowlanych prowadzonych przez Zamawiającego lub innych zamawiających, które to inwestycje lub roboty kolidują z wykonaniem robót objętych Umową, co uniemożliwia Wykonawcy terminowe wykonanie Umowy,</w:t>
      </w:r>
    </w:p>
    <w:p w14:paraId="293741CD" w14:textId="77777777" w:rsidR="00656D65" w:rsidRPr="00BF2EEB" w:rsidRDefault="00656D65">
      <w:pPr>
        <w:pStyle w:val="Akapitzlist10"/>
        <w:numPr>
          <w:ilvl w:val="1"/>
          <w:numId w:val="21"/>
        </w:numPr>
        <w:spacing w:after="60"/>
        <w:ind w:left="1418" w:hanging="284"/>
        <w:jc w:val="both"/>
        <w:rPr>
          <w:rFonts w:ascii="Cambria" w:hAnsi="Cambria"/>
          <w:sz w:val="22"/>
          <w:szCs w:val="22"/>
        </w:rPr>
      </w:pPr>
      <w:r w:rsidRPr="00BF2EEB">
        <w:rPr>
          <w:rFonts w:ascii="Cambria" w:hAnsi="Cambria" w:cs="Times New Roman"/>
          <w:sz w:val="22"/>
          <w:szCs w:val="22"/>
        </w:rPr>
        <w:t>opóźnienia Zamawiającego w wykonaniu jego zobowiązań wynikających z Umowy lub przepisów powszechnie obowiązującego prawa, co uniemożliwia terminowe wykonanie Umowy przez Wykonawcę,</w:t>
      </w:r>
    </w:p>
    <w:p w14:paraId="47E41ADB" w14:textId="77777777" w:rsidR="00656D65" w:rsidRPr="00BF2EEB" w:rsidRDefault="00656D65">
      <w:pPr>
        <w:pStyle w:val="Akapitzlist10"/>
        <w:numPr>
          <w:ilvl w:val="1"/>
          <w:numId w:val="21"/>
        </w:numPr>
        <w:spacing w:after="60"/>
        <w:ind w:left="1418" w:hanging="284"/>
        <w:jc w:val="both"/>
        <w:rPr>
          <w:rFonts w:ascii="Cambria" w:hAnsi="Cambria"/>
          <w:sz w:val="22"/>
          <w:szCs w:val="22"/>
        </w:rPr>
      </w:pPr>
      <w:r w:rsidRPr="00BF2EEB">
        <w:rPr>
          <w:rFonts w:ascii="Cambria" w:hAnsi="Cambria" w:cs="Times New Roman"/>
          <w:sz w:val="22"/>
          <w:szCs w:val="22"/>
        </w:rPr>
        <w:t>opóźnienia organów administracji publicznej w wydaniu decyzji administracyjnych, uzgodnień lub innych aktów administracyjnych, których wydanie jest niezbędne dla dalszego wykonywania robót przez Wykonawcę, a opóźnienie organów nie wynika z przyczyn leżących po stronie Wykonawcy,</w:t>
      </w:r>
    </w:p>
    <w:p w14:paraId="14E7250B" w14:textId="77777777" w:rsidR="00656D65" w:rsidRPr="00BF2EEB" w:rsidRDefault="00656D65">
      <w:pPr>
        <w:pStyle w:val="Akapitzlist10"/>
        <w:numPr>
          <w:ilvl w:val="1"/>
          <w:numId w:val="21"/>
        </w:numPr>
        <w:spacing w:after="60"/>
        <w:ind w:left="1418" w:hanging="284"/>
        <w:jc w:val="both"/>
        <w:rPr>
          <w:rFonts w:ascii="Cambria" w:hAnsi="Cambria"/>
          <w:sz w:val="22"/>
          <w:szCs w:val="22"/>
        </w:rPr>
      </w:pPr>
      <w:r w:rsidRPr="00BF2EEB">
        <w:rPr>
          <w:rFonts w:ascii="Cambria" w:hAnsi="Cambria" w:cs="Times New Roman"/>
          <w:sz w:val="22"/>
          <w:szCs w:val="22"/>
        </w:rPr>
        <w:t>opóźnienia w uzyskaniu wymaganych uzgodnień, opinii, aprobat od podmiotów trzecich, które to opóźnienie powstało z przyczyn nieleżących po stronie Wykonawcy, a powoduje brak możliwości wykonywania robót, co ma wpływ na termin wykonania Umowy,</w:t>
      </w:r>
    </w:p>
    <w:p w14:paraId="0284D68A" w14:textId="77777777" w:rsidR="00656D65" w:rsidRPr="00C02BF4" w:rsidRDefault="00656D65">
      <w:pPr>
        <w:pStyle w:val="Akapitzlist10"/>
        <w:numPr>
          <w:ilvl w:val="1"/>
          <w:numId w:val="21"/>
        </w:numPr>
        <w:spacing w:after="60"/>
        <w:ind w:left="1418" w:hanging="284"/>
        <w:jc w:val="both"/>
        <w:rPr>
          <w:rFonts w:ascii="Cambria" w:hAnsi="Cambria"/>
          <w:sz w:val="22"/>
          <w:szCs w:val="22"/>
        </w:rPr>
      </w:pPr>
      <w:r w:rsidRPr="00BF2EEB">
        <w:rPr>
          <w:rFonts w:ascii="Cambria" w:hAnsi="Cambria" w:cs="Times New Roman"/>
          <w:sz w:val="22"/>
          <w:szCs w:val="22"/>
        </w:rPr>
        <w:t xml:space="preserve">wstrzymania wykonania Umowy przez Zamawiającego z przyczyn nieleżących po stronie Wykonawcy, o ile takie działanie powoduje, że nie jest możliwe wykonanie </w:t>
      </w:r>
      <w:r w:rsidRPr="00C02BF4">
        <w:rPr>
          <w:rFonts w:ascii="Cambria" w:hAnsi="Cambria" w:cs="Times New Roman"/>
          <w:sz w:val="22"/>
          <w:szCs w:val="22"/>
        </w:rPr>
        <w:t>Umowy w dotychczas ustalonym terminie,</w:t>
      </w:r>
    </w:p>
    <w:p w14:paraId="3D2720CF" w14:textId="7BCB425C" w:rsidR="00AF0D32" w:rsidRPr="00C02BF4" w:rsidRDefault="00AF0D32">
      <w:pPr>
        <w:pStyle w:val="Akapitzlist10"/>
        <w:numPr>
          <w:ilvl w:val="1"/>
          <w:numId w:val="21"/>
        </w:numPr>
        <w:spacing w:after="60"/>
        <w:ind w:left="1418" w:hanging="284"/>
        <w:jc w:val="both"/>
        <w:rPr>
          <w:rFonts w:ascii="Cambria" w:hAnsi="Cambria"/>
          <w:sz w:val="22"/>
          <w:szCs w:val="22"/>
        </w:rPr>
      </w:pPr>
      <w:r w:rsidRPr="00C02BF4">
        <w:rPr>
          <w:rFonts w:ascii="Cambria" w:hAnsi="Cambria" w:cs="Times New Roman"/>
          <w:sz w:val="22"/>
          <w:szCs w:val="22"/>
        </w:rPr>
        <w:t xml:space="preserve">wstrzymanie wykonania Umowy przez Zamawiającego z przyczyn związanych z ćwiczeniami na terenie poligonu wojskowego, </w:t>
      </w:r>
    </w:p>
    <w:p w14:paraId="21227347" w14:textId="77777777" w:rsidR="00656D65" w:rsidRPr="00BF2EEB" w:rsidRDefault="00656D65">
      <w:pPr>
        <w:pStyle w:val="Akapitzlist10"/>
        <w:numPr>
          <w:ilvl w:val="1"/>
          <w:numId w:val="21"/>
        </w:numPr>
        <w:spacing w:after="60"/>
        <w:ind w:left="1418" w:hanging="284"/>
        <w:jc w:val="both"/>
        <w:rPr>
          <w:rFonts w:ascii="Cambria" w:hAnsi="Cambria"/>
          <w:sz w:val="22"/>
          <w:szCs w:val="22"/>
        </w:rPr>
      </w:pPr>
      <w:r w:rsidRPr="00BF2EEB">
        <w:rPr>
          <w:rFonts w:ascii="Cambria" w:hAnsi="Cambria" w:cs="Times New Roman"/>
          <w:sz w:val="22"/>
          <w:szCs w:val="22"/>
        </w:rPr>
        <w:t>wystąpienia na terenie budowy niewybuchów, niewypałów lub znalezisk archeologicznych, które wymagały wstrzymania wykonania robót budowlanych pr</w:t>
      </w:r>
      <w:r w:rsidRPr="00BF2EEB">
        <w:rPr>
          <w:rFonts w:ascii="Cambria" w:hAnsi="Cambria"/>
          <w:sz w:val="22"/>
          <w:szCs w:val="22"/>
        </w:rPr>
        <w:t>zez Wykonawcę;</w:t>
      </w:r>
    </w:p>
    <w:p w14:paraId="41AD3F9D" w14:textId="77777777" w:rsidR="00656D65" w:rsidRPr="00BF2EEB" w:rsidRDefault="00656D65">
      <w:pPr>
        <w:pStyle w:val="Akapitzlist10"/>
        <w:numPr>
          <w:ilvl w:val="1"/>
          <w:numId w:val="21"/>
        </w:numPr>
        <w:spacing w:after="60"/>
        <w:ind w:left="1418" w:hanging="284"/>
        <w:jc w:val="both"/>
        <w:rPr>
          <w:rFonts w:ascii="Cambria" w:hAnsi="Cambria"/>
          <w:sz w:val="22"/>
          <w:szCs w:val="22"/>
        </w:rPr>
      </w:pPr>
      <w:r w:rsidRPr="00BF2EEB">
        <w:rPr>
          <w:rFonts w:ascii="Cambria" w:hAnsi="Cambria" w:cs="Times New Roman"/>
          <w:sz w:val="22"/>
          <w:szCs w:val="22"/>
        </w:rPr>
        <w:t>wystąpienia awarii na terenie budowy, za którą odpowiedzialności nie ponosi Wykonawca, skutkującej koniecznością wstrzymania wykonania robót budowlanych przez Wykonawcę,</w:t>
      </w:r>
    </w:p>
    <w:p w14:paraId="2E6E3531" w14:textId="77777777" w:rsidR="00656D65" w:rsidRPr="00BF2EEB" w:rsidRDefault="00656D65">
      <w:pPr>
        <w:pStyle w:val="Akapitzlist10"/>
        <w:numPr>
          <w:ilvl w:val="1"/>
          <w:numId w:val="21"/>
        </w:numPr>
        <w:spacing w:after="60"/>
        <w:ind w:left="1418" w:hanging="284"/>
        <w:jc w:val="both"/>
        <w:rPr>
          <w:rFonts w:ascii="Cambria" w:hAnsi="Cambria"/>
          <w:sz w:val="22"/>
          <w:szCs w:val="22"/>
        </w:rPr>
      </w:pPr>
      <w:r w:rsidRPr="00BF2EEB">
        <w:rPr>
          <w:rFonts w:ascii="Cambria" w:hAnsi="Cambria" w:cs="Times New Roman"/>
          <w:sz w:val="22"/>
          <w:szCs w:val="22"/>
        </w:rPr>
        <w:t>wystąpienia niezinwentaryzowanych lub błędnie zinwentaryzowanych sieci, instalacji lub innych obiektów w stosunku do danych wynikających z dokumentacji projektowej przekazanej przez Zamawiającego, co spowodowało wstrzymanie wykonania robót budowlanych, zmianę dokumentacji projektowej lub wykonanie robót dodatkowych lub zamiennych,</w:t>
      </w:r>
    </w:p>
    <w:p w14:paraId="54FB5365" w14:textId="77777777" w:rsidR="00656D65" w:rsidRPr="00BF2EEB" w:rsidRDefault="00656D65">
      <w:pPr>
        <w:pStyle w:val="Akapitzlist10"/>
        <w:numPr>
          <w:ilvl w:val="1"/>
          <w:numId w:val="21"/>
        </w:numPr>
        <w:spacing w:after="60"/>
        <w:ind w:left="1418" w:hanging="284"/>
        <w:jc w:val="both"/>
        <w:rPr>
          <w:rFonts w:ascii="Cambria" w:hAnsi="Cambria"/>
          <w:sz w:val="22"/>
          <w:szCs w:val="22"/>
        </w:rPr>
      </w:pPr>
      <w:r w:rsidRPr="00BF2EEB">
        <w:rPr>
          <w:rFonts w:ascii="Cambria" w:hAnsi="Cambria" w:cs="Times New Roman"/>
          <w:sz w:val="22"/>
          <w:szCs w:val="22"/>
        </w:rPr>
        <w:t>wystąpienia okoliczności uprawniających do zmiany Przedmiotu Umowy, o których mowa powyżej, jeżeli okoliczności te mają wpływ na termin wykonania Umowy,</w:t>
      </w:r>
    </w:p>
    <w:p w14:paraId="48BB252E" w14:textId="77777777" w:rsidR="00656D65" w:rsidRPr="00BF2EEB" w:rsidRDefault="00656D65">
      <w:pPr>
        <w:pStyle w:val="Akapitzlist10"/>
        <w:numPr>
          <w:ilvl w:val="1"/>
          <w:numId w:val="21"/>
        </w:numPr>
        <w:spacing w:after="60"/>
        <w:ind w:left="1418" w:hanging="284"/>
        <w:jc w:val="both"/>
        <w:rPr>
          <w:rFonts w:ascii="Cambria" w:hAnsi="Cambria"/>
          <w:sz w:val="22"/>
          <w:szCs w:val="22"/>
        </w:rPr>
      </w:pPr>
      <w:r w:rsidRPr="00BF2EEB">
        <w:rPr>
          <w:rFonts w:ascii="Cambria" w:hAnsi="Cambria" w:cs="Times New Roman"/>
          <w:sz w:val="22"/>
          <w:szCs w:val="22"/>
        </w:rPr>
        <w:t xml:space="preserve">wystąpienia warunków siły wyższej, które uniemożliwiły wykonanie Umowy w dotychczas ustalonym terminie. Przez siłę wyższą należy rozumieć zdarzenia i okoliczności, na które Strony nie mają wpływu i przed którymi nie mogły się </w:t>
      </w:r>
      <w:r w:rsidRPr="00BF2EEB">
        <w:rPr>
          <w:rFonts w:ascii="Cambria" w:hAnsi="Cambria" w:cs="Times New Roman"/>
          <w:sz w:val="22"/>
          <w:szCs w:val="22"/>
        </w:rPr>
        <w:lastRenderedPageBreak/>
        <w:t>zabezpieczyć, w tym w szczególności pożaru, zalania, wojny, zamieszek, epidemii, pandemii i innych klęsk żywiołowych,</w:t>
      </w:r>
    </w:p>
    <w:p w14:paraId="4E8E273B" w14:textId="77777777" w:rsidR="00656D65" w:rsidRPr="00BF2EEB" w:rsidRDefault="00656D65">
      <w:pPr>
        <w:pStyle w:val="Akapitzlist10"/>
        <w:numPr>
          <w:ilvl w:val="1"/>
          <w:numId w:val="21"/>
        </w:numPr>
        <w:spacing w:after="60"/>
        <w:ind w:left="1418" w:hanging="284"/>
        <w:jc w:val="both"/>
        <w:rPr>
          <w:rFonts w:ascii="Cambria" w:hAnsi="Cambria"/>
          <w:sz w:val="22"/>
          <w:szCs w:val="22"/>
        </w:rPr>
      </w:pPr>
      <w:r w:rsidRPr="00BF2EEB">
        <w:rPr>
          <w:rFonts w:ascii="Cambria" w:hAnsi="Cambria" w:cs="Times New Roman"/>
          <w:sz w:val="22"/>
          <w:szCs w:val="22"/>
        </w:rPr>
        <w:t>dopuszcza się zmianę terminu realizacji Przedmiotu Umowy w przypadku przedłużającej się procedury udzielenia zamówienia publicznego o czas niezbędny do wykonania robót stanowiących przedmiot Umowy,</w:t>
      </w:r>
    </w:p>
    <w:p w14:paraId="3E83F440" w14:textId="77777777" w:rsidR="00656D65" w:rsidRPr="00BF2EEB" w:rsidRDefault="00656D65">
      <w:pPr>
        <w:pStyle w:val="Akapitzlist10"/>
        <w:numPr>
          <w:ilvl w:val="0"/>
          <w:numId w:val="27"/>
        </w:numPr>
        <w:spacing w:after="60"/>
        <w:ind w:left="1418" w:hanging="284"/>
        <w:jc w:val="both"/>
        <w:rPr>
          <w:rFonts w:ascii="Cambria" w:hAnsi="Cambria"/>
          <w:sz w:val="22"/>
          <w:szCs w:val="22"/>
        </w:rPr>
      </w:pPr>
      <w:r w:rsidRPr="00BF2EEB">
        <w:rPr>
          <w:rFonts w:ascii="Cambria" w:hAnsi="Cambria" w:cs="Times New Roman"/>
          <w:sz w:val="22"/>
          <w:szCs w:val="22"/>
        </w:rPr>
        <w:t>przy czym każda zmiana terminu wykonania Przedmiotu Umowy może nastąpić tylko o czas niezbędny do wykonania robót stanowiących przedmiot Umowy, nie dłużej jednak niż o okres trwania okoliczności będących podstawą zmiany oraz ich następstw.</w:t>
      </w:r>
    </w:p>
    <w:p w14:paraId="673E11B7" w14:textId="77777777" w:rsidR="00656D65" w:rsidRPr="00BF2EEB" w:rsidRDefault="00656D65">
      <w:pPr>
        <w:pStyle w:val="Akapitzlist10"/>
        <w:numPr>
          <w:ilvl w:val="0"/>
          <w:numId w:val="21"/>
        </w:numPr>
        <w:spacing w:before="60" w:after="60"/>
        <w:ind w:left="851" w:hanging="284"/>
        <w:jc w:val="both"/>
        <w:rPr>
          <w:rFonts w:ascii="Cambria" w:hAnsi="Cambria"/>
          <w:sz w:val="22"/>
          <w:szCs w:val="22"/>
        </w:rPr>
      </w:pPr>
      <w:r w:rsidRPr="00BF2EEB">
        <w:rPr>
          <w:rFonts w:ascii="Cambria" w:hAnsi="Cambria" w:cs="Times New Roman"/>
          <w:sz w:val="22"/>
          <w:szCs w:val="22"/>
        </w:rPr>
        <w:t>Dopuszczalna jest zmiana wysokości wynagrodzenia Wykonawcy w przypadku:</w:t>
      </w:r>
    </w:p>
    <w:p w14:paraId="533A8AD9" w14:textId="77777777" w:rsidR="00656D65" w:rsidRPr="00BF2EEB" w:rsidRDefault="00656D65">
      <w:pPr>
        <w:pStyle w:val="Akapitzlist10"/>
        <w:numPr>
          <w:ilvl w:val="1"/>
          <w:numId w:val="21"/>
        </w:numPr>
        <w:spacing w:before="60" w:after="60"/>
        <w:ind w:left="1418" w:hanging="284"/>
        <w:jc w:val="both"/>
        <w:rPr>
          <w:rFonts w:ascii="Cambria" w:hAnsi="Cambria"/>
          <w:sz w:val="22"/>
          <w:szCs w:val="22"/>
        </w:rPr>
      </w:pPr>
      <w:r w:rsidRPr="00BF2EEB">
        <w:rPr>
          <w:rFonts w:ascii="Cambria" w:hAnsi="Cambria" w:cs="Times New Roman"/>
          <w:sz w:val="22"/>
          <w:szCs w:val="22"/>
        </w:rPr>
        <w:t>konieczności wykonania robót dodatkowych, zamiennych lub innych nieprzewidzianych w dokumentacji projektowej, a których wykonanie jest konieczne albo w przypadku ograniczenia zakresu robót przewidzianych w Umowie,</w:t>
      </w:r>
    </w:p>
    <w:p w14:paraId="07ED79DB" w14:textId="77777777" w:rsidR="00656D65" w:rsidRPr="00BF2EEB" w:rsidRDefault="00656D65">
      <w:pPr>
        <w:pStyle w:val="Akapitzlist10"/>
        <w:numPr>
          <w:ilvl w:val="1"/>
          <w:numId w:val="21"/>
        </w:numPr>
        <w:spacing w:before="60" w:after="60"/>
        <w:ind w:left="1418" w:hanging="284"/>
        <w:jc w:val="both"/>
        <w:rPr>
          <w:rFonts w:ascii="Cambria" w:hAnsi="Cambria"/>
          <w:sz w:val="22"/>
          <w:szCs w:val="22"/>
        </w:rPr>
      </w:pPr>
      <w:r w:rsidRPr="00BF2EEB">
        <w:rPr>
          <w:rFonts w:ascii="Cambria" w:hAnsi="Cambria" w:cs="Times New Roman"/>
          <w:sz w:val="22"/>
          <w:szCs w:val="22"/>
        </w:rPr>
        <w:t>zmiany technologii wykonania robót lub materiałów zastosowanych do ich realizacji,</w:t>
      </w:r>
    </w:p>
    <w:p w14:paraId="3C6883ED" w14:textId="77777777" w:rsidR="00656D65" w:rsidRPr="00BF2EEB" w:rsidRDefault="00656D65">
      <w:pPr>
        <w:pStyle w:val="Akapitzlist10"/>
        <w:numPr>
          <w:ilvl w:val="1"/>
          <w:numId w:val="21"/>
        </w:numPr>
        <w:spacing w:before="60" w:after="60"/>
        <w:ind w:left="1418" w:hanging="284"/>
        <w:jc w:val="both"/>
        <w:rPr>
          <w:rFonts w:ascii="Cambria" w:hAnsi="Cambria"/>
          <w:sz w:val="22"/>
          <w:szCs w:val="22"/>
        </w:rPr>
      </w:pPr>
      <w:r w:rsidRPr="00BF2EEB">
        <w:rPr>
          <w:rFonts w:ascii="Cambria" w:hAnsi="Cambria" w:cs="Times New Roman"/>
          <w:sz w:val="22"/>
          <w:szCs w:val="22"/>
        </w:rPr>
        <w:t>spełnienia się innych okoliczności uprawniających do zmiany Umowy, o których mowa w niniejszym paragrafie Umowy, jeżeli mają one wpływ na wysokość wynagrodzenia. W takim wypadku zmiana wynagrodzenia jest dopuszczalna w zakresie, w jakim zmiany te mają wpływ na wysokość wynagrodzenia Wykonawcy</w:t>
      </w:r>
    </w:p>
    <w:p w14:paraId="1099EBE0" w14:textId="77777777" w:rsidR="00656D65" w:rsidRPr="00BF2EEB" w:rsidRDefault="00656D65">
      <w:pPr>
        <w:pStyle w:val="Akapitzlist10"/>
        <w:numPr>
          <w:ilvl w:val="0"/>
          <w:numId w:val="20"/>
        </w:numPr>
        <w:spacing w:after="0"/>
        <w:ind w:left="567" w:hanging="567"/>
        <w:jc w:val="both"/>
        <w:rPr>
          <w:rFonts w:ascii="Cambria" w:hAnsi="Cambria"/>
          <w:sz w:val="22"/>
          <w:szCs w:val="22"/>
        </w:rPr>
      </w:pPr>
      <w:r w:rsidRPr="00BF2EEB">
        <w:rPr>
          <w:rFonts w:ascii="Cambria" w:hAnsi="Cambria" w:cs="Times New Roman"/>
          <w:sz w:val="22"/>
          <w:szCs w:val="22"/>
        </w:rPr>
        <w:t>Wysokość wynagrodzenia, o której mowa w ust. 3 pkt 5) powyżej, ze względu na zmianę przedmiotu Umowy zostanie ustalona na podstawie cen wynikających z Umowy.</w:t>
      </w:r>
    </w:p>
    <w:p w14:paraId="7BFA9C81" w14:textId="77777777" w:rsidR="00656D65" w:rsidRPr="00BF2EEB" w:rsidRDefault="00656D65">
      <w:pPr>
        <w:pStyle w:val="Akapitzlist10"/>
        <w:numPr>
          <w:ilvl w:val="0"/>
          <w:numId w:val="20"/>
        </w:numPr>
        <w:spacing w:after="60"/>
        <w:ind w:left="567" w:hanging="567"/>
        <w:jc w:val="both"/>
        <w:rPr>
          <w:rFonts w:ascii="Cambria" w:hAnsi="Cambria"/>
          <w:sz w:val="22"/>
          <w:szCs w:val="22"/>
        </w:rPr>
      </w:pPr>
      <w:r w:rsidRPr="00BF2EEB">
        <w:rPr>
          <w:rFonts w:ascii="Cambria" w:hAnsi="Cambria" w:cs="Times New Roman"/>
          <w:sz w:val="22"/>
          <w:szCs w:val="22"/>
        </w:rPr>
        <w:t>Jeżeli nie jest możliwe ustalenie zmiany wysokości wynagrodzenia zgodnie z ust. 4, w szczególności rodzaje robót lub materiałów nie występują w dotychczasowym zakresie Umowy lub z innych przyczyn ustalenie wysokości wynagrodzenia nie jest możliwe, wynagrodzenie jest ustalone na podstawie kosztorysu dodatkowego Wykonawcy, który zostanie przygotowany zgodnie z poniższymi zasadami:</w:t>
      </w:r>
    </w:p>
    <w:p w14:paraId="5853008A" w14:textId="77777777" w:rsidR="00656D65" w:rsidRPr="00BF2EEB" w:rsidRDefault="00656D65">
      <w:pPr>
        <w:pStyle w:val="Akapitzlist10"/>
        <w:numPr>
          <w:ilvl w:val="1"/>
          <w:numId w:val="20"/>
        </w:numPr>
        <w:spacing w:after="40"/>
        <w:ind w:left="1135" w:hanging="284"/>
        <w:jc w:val="both"/>
        <w:rPr>
          <w:rFonts w:ascii="Cambria" w:hAnsi="Cambria" w:cs="Times New Roman"/>
          <w:sz w:val="22"/>
          <w:szCs w:val="22"/>
        </w:rPr>
      </w:pPr>
      <w:r w:rsidRPr="00BF2EEB">
        <w:rPr>
          <w:rFonts w:ascii="Cambria" w:hAnsi="Cambria" w:cs="Times New Roman"/>
          <w:sz w:val="22"/>
          <w:szCs w:val="22"/>
        </w:rPr>
        <w:t xml:space="preserve">ceny jednostkowe będą odzwierciedlać realną wartość robót z uwzględnieniem zysku nie wyższego </w:t>
      </w:r>
      <w:r w:rsidR="00993C42" w:rsidRPr="00BF2EEB">
        <w:rPr>
          <w:rFonts w:ascii="Cambria" w:hAnsi="Cambria" w:cs="Times New Roman"/>
          <w:sz w:val="22"/>
          <w:szCs w:val="22"/>
        </w:rPr>
        <w:t>niż procentowy zysk określony w ofercie wykonawcy.</w:t>
      </w:r>
    </w:p>
    <w:p w14:paraId="03489BC2" w14:textId="77777777" w:rsidR="00656D65" w:rsidRPr="00BF2EEB" w:rsidRDefault="00656D65">
      <w:pPr>
        <w:pStyle w:val="Akapitzlist10"/>
        <w:numPr>
          <w:ilvl w:val="1"/>
          <w:numId w:val="20"/>
        </w:numPr>
        <w:spacing w:after="40"/>
        <w:ind w:left="1135" w:hanging="284"/>
        <w:jc w:val="both"/>
        <w:rPr>
          <w:rFonts w:ascii="Cambria" w:hAnsi="Cambria"/>
          <w:sz w:val="22"/>
          <w:szCs w:val="22"/>
        </w:rPr>
      </w:pPr>
      <w:r w:rsidRPr="00BF2EEB">
        <w:rPr>
          <w:rFonts w:ascii="Cambria" w:hAnsi="Cambria" w:cs="Times New Roman"/>
          <w:sz w:val="22"/>
          <w:szCs w:val="22"/>
        </w:rPr>
        <w:t>ceny jednostkowe będą nie wyższe niż ceny rynkowe odpowiadające zakresowi robót lub zmienianych materiałów</w:t>
      </w:r>
      <w:r w:rsidR="0053510A" w:rsidRPr="00BF2EEB">
        <w:rPr>
          <w:rFonts w:ascii="Cambria" w:hAnsi="Cambria" w:cs="Times New Roman"/>
          <w:sz w:val="22"/>
          <w:szCs w:val="22"/>
        </w:rPr>
        <w:t>,</w:t>
      </w:r>
    </w:p>
    <w:p w14:paraId="138C0AFD" w14:textId="77777777" w:rsidR="00656D65" w:rsidRPr="00BF2EEB" w:rsidRDefault="00656D65">
      <w:pPr>
        <w:pStyle w:val="Akapitzlist10"/>
        <w:numPr>
          <w:ilvl w:val="1"/>
          <w:numId w:val="20"/>
        </w:numPr>
        <w:spacing w:after="40"/>
        <w:ind w:left="1135" w:hanging="284"/>
        <w:jc w:val="both"/>
        <w:rPr>
          <w:rFonts w:ascii="Cambria" w:hAnsi="Cambria"/>
          <w:sz w:val="22"/>
          <w:szCs w:val="22"/>
        </w:rPr>
      </w:pPr>
      <w:r w:rsidRPr="00BF2EEB">
        <w:rPr>
          <w:rFonts w:ascii="Cambria" w:hAnsi="Cambria" w:cs="Times New Roman"/>
          <w:sz w:val="22"/>
          <w:szCs w:val="22"/>
        </w:rPr>
        <w:t xml:space="preserve"> kosztorys będzie uwzględniać ceny nie wyższe niż ceny jednostkowe wynikające z ogólnie dostępnych cenników np. SEKOCENBUD.</w:t>
      </w:r>
    </w:p>
    <w:p w14:paraId="7E8E5783" w14:textId="77777777" w:rsidR="00656D65" w:rsidRPr="00BF2EEB" w:rsidRDefault="00656D65">
      <w:pPr>
        <w:pStyle w:val="Akapitzlist10"/>
        <w:numPr>
          <w:ilvl w:val="0"/>
          <w:numId w:val="20"/>
        </w:numPr>
        <w:spacing w:after="0"/>
        <w:ind w:left="567" w:hanging="567"/>
        <w:jc w:val="both"/>
        <w:rPr>
          <w:rFonts w:ascii="Cambria" w:hAnsi="Cambria"/>
          <w:sz w:val="22"/>
          <w:szCs w:val="22"/>
        </w:rPr>
      </w:pPr>
      <w:r w:rsidRPr="00BF2EEB">
        <w:rPr>
          <w:rFonts w:ascii="Cambria" w:hAnsi="Cambria" w:cs="Times New Roman"/>
          <w:sz w:val="22"/>
          <w:szCs w:val="22"/>
        </w:rPr>
        <w:t>Zamawiający może wnieść zastrzeżenia do kosztorysu dodatkowego Wykonawcy, do których Wykonawca powinien ustosunkować się w terminie 7 dni od dnia przekazania uwag przez Zamawiającego.</w:t>
      </w:r>
    </w:p>
    <w:p w14:paraId="35C037FF" w14:textId="77777777" w:rsidR="00656D65" w:rsidRPr="00BF2EEB" w:rsidRDefault="00656D65">
      <w:pPr>
        <w:pStyle w:val="Akapitzlist10"/>
        <w:numPr>
          <w:ilvl w:val="0"/>
          <w:numId w:val="20"/>
        </w:numPr>
        <w:spacing w:after="0"/>
        <w:ind w:left="540" w:hanging="540"/>
        <w:jc w:val="both"/>
        <w:rPr>
          <w:rFonts w:ascii="Cambria" w:hAnsi="Cambria"/>
          <w:sz w:val="22"/>
          <w:szCs w:val="22"/>
        </w:rPr>
      </w:pPr>
      <w:r w:rsidRPr="00BF2EEB">
        <w:rPr>
          <w:rFonts w:ascii="Cambria" w:hAnsi="Cambria" w:cs="Times New Roman"/>
          <w:sz w:val="22"/>
          <w:szCs w:val="22"/>
        </w:rPr>
        <w:t>Strony dopuszczają również możliwość:</w:t>
      </w:r>
    </w:p>
    <w:p w14:paraId="2A3111C5" w14:textId="77777777" w:rsidR="00656D65" w:rsidRPr="00BF2EEB" w:rsidRDefault="00656D65" w:rsidP="00A31419">
      <w:pPr>
        <w:pStyle w:val="Akapitzlist10"/>
        <w:numPr>
          <w:ilvl w:val="0"/>
          <w:numId w:val="22"/>
        </w:numPr>
        <w:tabs>
          <w:tab w:val="clear" w:pos="0"/>
        </w:tabs>
        <w:spacing w:after="40"/>
        <w:ind w:left="993" w:hanging="454"/>
        <w:jc w:val="both"/>
        <w:rPr>
          <w:rFonts w:ascii="Cambria" w:hAnsi="Cambria"/>
          <w:sz w:val="22"/>
          <w:szCs w:val="22"/>
        </w:rPr>
      </w:pPr>
      <w:r w:rsidRPr="00BF2EEB">
        <w:rPr>
          <w:rFonts w:ascii="Cambria" w:hAnsi="Cambria" w:cs="Times New Roman"/>
          <w:sz w:val="22"/>
          <w:szCs w:val="22"/>
        </w:rPr>
        <w:t>zmian osobowych personelu kluczowego Wykonawcy wskazanego w Ofercie jeżeli zmiana stanie się konieczna, o ile nowa osoba wskazana do pełnienia określonej funkcji (zarówno na stałe jak i na określony czas) będzie spełniać wszystkie warunki określone dla tej funkcji w ogłoszeniu o zamówieniu dla przetargu poprzedzającego zawarcie Umowy, na dzień złożenia wniosku o zmianę personelu kluczowego, z tym zastrzeżeniem, że kwalifikacje i zdolności proponowanego personelu, będą takie same lub wyższe niż kwalifikacje personelu wymienione w SWZ</w:t>
      </w:r>
      <w:r w:rsidR="00A31419" w:rsidRPr="00BF2EEB">
        <w:rPr>
          <w:rFonts w:ascii="Cambria" w:hAnsi="Cambria" w:cs="Times New Roman"/>
          <w:sz w:val="22"/>
          <w:szCs w:val="22"/>
        </w:rPr>
        <w:t xml:space="preserve">. Wykonawca obowiązany jest złożyć wniosek o zmianę osobową personelu kluczowego Wykonawcy, w którym </w:t>
      </w:r>
      <w:r w:rsidR="00A31419" w:rsidRPr="00BF2EEB">
        <w:rPr>
          <w:rFonts w:ascii="Cambria" w:hAnsi="Cambria" w:cs="Times New Roman"/>
          <w:sz w:val="22"/>
          <w:szCs w:val="22"/>
        </w:rPr>
        <w:lastRenderedPageBreak/>
        <w:t>wskaże co najmniej dane personalne proponowanej osoby, jej uprawnienia i kwalifikacje. Wykonawca do wniosku obowiązany jest dołączyć dokumenty potwierdzające posiadane przez nową osobą uprawnienia i kwalifikacje.</w:t>
      </w:r>
    </w:p>
    <w:p w14:paraId="37838E21" w14:textId="59D4695A" w:rsidR="00E34744" w:rsidRPr="00BF2EEB" w:rsidRDefault="00656D65" w:rsidP="00A31419">
      <w:pPr>
        <w:pStyle w:val="Akapitzlist10"/>
        <w:numPr>
          <w:ilvl w:val="0"/>
          <w:numId w:val="22"/>
        </w:numPr>
        <w:spacing w:after="40"/>
        <w:ind w:left="993" w:hanging="454"/>
        <w:jc w:val="both"/>
        <w:rPr>
          <w:rFonts w:ascii="Cambria" w:hAnsi="Cambria"/>
          <w:sz w:val="22"/>
          <w:szCs w:val="22"/>
        </w:rPr>
      </w:pPr>
      <w:r w:rsidRPr="00BF2EEB">
        <w:rPr>
          <w:rFonts w:ascii="Cambria" w:hAnsi="Cambria" w:cs="Times New Roman"/>
          <w:sz w:val="22"/>
          <w:szCs w:val="22"/>
        </w:rPr>
        <w:t xml:space="preserve">zmiany podwykonawcy, na którego zdolnościach technicznych lub zawodowych lub sytuacji finansowej lub ekonomicznej polegał Wykonawca ubiegając się o zawarcie Umowy, w sytuacji gdy nie dysponuje on już zasobami wskazanego w ofercie podmiotu  - jeżeli wykaże, że zastępujący podmiot </w:t>
      </w:r>
      <w:r w:rsidR="006C0DBD">
        <w:rPr>
          <w:rFonts w:ascii="Cambria" w:hAnsi="Cambria" w:cs="Times New Roman"/>
          <w:sz w:val="22"/>
          <w:szCs w:val="22"/>
        </w:rPr>
        <w:t xml:space="preserve">lub on sam </w:t>
      </w:r>
      <w:r w:rsidRPr="00BF2EEB">
        <w:rPr>
          <w:rFonts w:ascii="Cambria" w:hAnsi="Cambria" w:cs="Times New Roman"/>
          <w:sz w:val="22"/>
          <w:szCs w:val="22"/>
        </w:rPr>
        <w:t>spełnia określone w dokumentacji zamówienia warunki udziału w postępowaniu</w:t>
      </w:r>
      <w:r w:rsidR="00E34744" w:rsidRPr="00BF2EEB">
        <w:rPr>
          <w:rFonts w:ascii="Cambria" w:hAnsi="Cambria" w:cs="Times New Roman"/>
          <w:sz w:val="22"/>
          <w:szCs w:val="22"/>
        </w:rPr>
        <w:t>,</w:t>
      </w:r>
    </w:p>
    <w:p w14:paraId="4CF0607A" w14:textId="77777777" w:rsidR="00656D65" w:rsidRPr="00BF2EEB" w:rsidRDefault="00E34744" w:rsidP="00E34744">
      <w:pPr>
        <w:pStyle w:val="Akapitzlist10"/>
        <w:spacing w:after="40"/>
        <w:ind w:left="896"/>
        <w:jc w:val="both"/>
        <w:rPr>
          <w:rFonts w:ascii="Cambria" w:hAnsi="Cambria"/>
          <w:sz w:val="22"/>
          <w:szCs w:val="22"/>
        </w:rPr>
      </w:pPr>
      <w:r w:rsidRPr="00BF2EEB">
        <w:rPr>
          <w:rFonts w:ascii="Cambria" w:hAnsi="Cambria" w:cs="Times New Roman"/>
          <w:sz w:val="22"/>
          <w:szCs w:val="22"/>
        </w:rPr>
        <w:t>- przy czym powyższe zmiany nie stanowią zmiany umowy.</w:t>
      </w:r>
    </w:p>
    <w:p w14:paraId="3CB21604" w14:textId="77777777" w:rsidR="00656D65" w:rsidRPr="00BF2EEB" w:rsidRDefault="00656D65">
      <w:pPr>
        <w:pStyle w:val="Akapitzlist10"/>
        <w:numPr>
          <w:ilvl w:val="0"/>
          <w:numId w:val="20"/>
        </w:numPr>
        <w:spacing w:after="0"/>
        <w:ind w:left="567" w:hanging="567"/>
        <w:jc w:val="both"/>
        <w:rPr>
          <w:rFonts w:ascii="Cambria" w:hAnsi="Cambria"/>
          <w:sz w:val="22"/>
          <w:szCs w:val="22"/>
        </w:rPr>
      </w:pPr>
      <w:r w:rsidRPr="00BF2EEB">
        <w:rPr>
          <w:rFonts w:ascii="Cambria" w:hAnsi="Cambria" w:cs="Times New Roman"/>
          <w:sz w:val="22"/>
          <w:szCs w:val="22"/>
        </w:rPr>
        <w:t>Dokonując zmian Umowy, Strony będą kierować się poszanowaniem wzajemnych interesów, zasadą równości Stron oraz ekwiwalentności świadczeń i przede wszystkim zgodnym zamiarem wykonania Umowy, poprzez dostosowanie realizacji robót stanowiących Przedmiot Umowy do zmienionych okoliczności.</w:t>
      </w:r>
    </w:p>
    <w:p w14:paraId="17036E4C" w14:textId="77777777" w:rsidR="00656D65" w:rsidRPr="00BF2EEB" w:rsidRDefault="00656D65">
      <w:pPr>
        <w:pStyle w:val="Akapitzlist10"/>
        <w:numPr>
          <w:ilvl w:val="0"/>
          <w:numId w:val="20"/>
        </w:numPr>
        <w:spacing w:after="0"/>
        <w:ind w:left="567" w:hanging="567"/>
        <w:jc w:val="both"/>
        <w:rPr>
          <w:rFonts w:ascii="Cambria" w:hAnsi="Cambria"/>
          <w:sz w:val="22"/>
          <w:szCs w:val="22"/>
        </w:rPr>
      </w:pPr>
      <w:r w:rsidRPr="00BF2EEB">
        <w:rPr>
          <w:rFonts w:ascii="Cambria" w:hAnsi="Cambria" w:cs="Times New Roman"/>
          <w:sz w:val="22"/>
          <w:szCs w:val="22"/>
        </w:rPr>
        <w:t>Każde ze Stron umowy może zawnioskować o jej zmianę. W celu dokonania zmiany Umowy Strona o to wnioskująca zobowiązana jest do złożenia drugiej Stronie propozycji zmiany w terminie 3 dni od dnia zaistnienia okoliczności będących podstawą zmiany.</w:t>
      </w:r>
    </w:p>
    <w:p w14:paraId="79AB2116" w14:textId="77777777" w:rsidR="00656D65" w:rsidRPr="00BF2EEB" w:rsidRDefault="00656D65">
      <w:pPr>
        <w:pStyle w:val="Akapitzlist10"/>
        <w:numPr>
          <w:ilvl w:val="0"/>
          <w:numId w:val="20"/>
        </w:numPr>
        <w:spacing w:after="0"/>
        <w:ind w:left="567" w:hanging="567"/>
        <w:jc w:val="both"/>
        <w:rPr>
          <w:rFonts w:ascii="Cambria" w:hAnsi="Cambria"/>
          <w:sz w:val="22"/>
          <w:szCs w:val="22"/>
        </w:rPr>
      </w:pPr>
      <w:r w:rsidRPr="00BF2EEB">
        <w:rPr>
          <w:rFonts w:ascii="Cambria" w:hAnsi="Cambria" w:cs="Times New Roman"/>
          <w:sz w:val="22"/>
          <w:szCs w:val="22"/>
        </w:rPr>
        <w:t>Wniosek o zmianę Umowy powinien zawierać co najmniej:</w:t>
      </w:r>
    </w:p>
    <w:p w14:paraId="35215423" w14:textId="77777777" w:rsidR="00656D65" w:rsidRPr="00BF2EEB" w:rsidRDefault="00656D65">
      <w:pPr>
        <w:pStyle w:val="Akapitzlist10"/>
        <w:numPr>
          <w:ilvl w:val="0"/>
          <w:numId w:val="24"/>
        </w:numPr>
        <w:spacing w:after="0"/>
        <w:ind w:left="1134" w:hanging="425"/>
        <w:jc w:val="both"/>
        <w:rPr>
          <w:rFonts w:ascii="Cambria" w:hAnsi="Cambria"/>
          <w:sz w:val="22"/>
          <w:szCs w:val="22"/>
        </w:rPr>
      </w:pPr>
      <w:r w:rsidRPr="00BF2EEB">
        <w:rPr>
          <w:rFonts w:ascii="Cambria" w:hAnsi="Cambria" w:cs="Times New Roman"/>
          <w:sz w:val="22"/>
          <w:szCs w:val="22"/>
        </w:rPr>
        <w:t>Zakres proponowanej zmiany;</w:t>
      </w:r>
    </w:p>
    <w:p w14:paraId="5AA58207" w14:textId="77777777" w:rsidR="00656D65" w:rsidRPr="00BF2EEB" w:rsidRDefault="00656D65">
      <w:pPr>
        <w:pStyle w:val="Akapitzlist10"/>
        <w:numPr>
          <w:ilvl w:val="0"/>
          <w:numId w:val="24"/>
        </w:numPr>
        <w:spacing w:after="0"/>
        <w:ind w:left="1134" w:hanging="425"/>
        <w:jc w:val="both"/>
        <w:rPr>
          <w:rFonts w:ascii="Cambria" w:hAnsi="Cambria"/>
          <w:sz w:val="22"/>
          <w:szCs w:val="22"/>
        </w:rPr>
      </w:pPr>
      <w:r w:rsidRPr="00BF2EEB">
        <w:rPr>
          <w:rFonts w:ascii="Cambria" w:hAnsi="Cambria" w:cs="Times New Roman"/>
          <w:sz w:val="22"/>
          <w:szCs w:val="22"/>
        </w:rPr>
        <w:t>Opis okoliczności faktycznych uprawniających do dokonania zmiany;</w:t>
      </w:r>
    </w:p>
    <w:p w14:paraId="1A7A330B" w14:textId="77777777" w:rsidR="00656D65" w:rsidRPr="00BF2EEB" w:rsidRDefault="00656D65">
      <w:pPr>
        <w:pStyle w:val="Akapitzlist10"/>
        <w:numPr>
          <w:ilvl w:val="0"/>
          <w:numId w:val="24"/>
        </w:numPr>
        <w:spacing w:after="0"/>
        <w:ind w:left="1134" w:hanging="425"/>
        <w:jc w:val="both"/>
        <w:rPr>
          <w:rFonts w:ascii="Cambria" w:hAnsi="Cambria"/>
          <w:sz w:val="22"/>
          <w:szCs w:val="22"/>
        </w:rPr>
      </w:pPr>
      <w:r w:rsidRPr="00BF2EEB">
        <w:rPr>
          <w:rFonts w:ascii="Cambria" w:hAnsi="Cambria" w:cs="Times New Roman"/>
          <w:sz w:val="22"/>
          <w:szCs w:val="22"/>
        </w:rPr>
        <w:t>Podstawę dokonania zmiany, to jest podstawę prawną wynikającą z przepisów PZP lub postanowień Umowy;</w:t>
      </w:r>
    </w:p>
    <w:p w14:paraId="5D04E112" w14:textId="77777777" w:rsidR="00656D65" w:rsidRPr="00BF2EEB" w:rsidRDefault="00656D65">
      <w:pPr>
        <w:pStyle w:val="Akapitzlist10"/>
        <w:numPr>
          <w:ilvl w:val="0"/>
          <w:numId w:val="24"/>
        </w:numPr>
        <w:spacing w:after="0"/>
        <w:ind w:left="1134" w:hanging="425"/>
        <w:jc w:val="both"/>
        <w:rPr>
          <w:rFonts w:ascii="Cambria" w:hAnsi="Cambria"/>
          <w:sz w:val="22"/>
          <w:szCs w:val="22"/>
        </w:rPr>
      </w:pPr>
      <w:r w:rsidRPr="00BF2EEB">
        <w:rPr>
          <w:rFonts w:ascii="Cambria" w:hAnsi="Cambria" w:cs="Times New Roman"/>
          <w:sz w:val="22"/>
          <w:szCs w:val="22"/>
        </w:rPr>
        <w:t>Informacje i dowody potwierdzające, że zostały spełnione okoliczności uzasadniające dokonanie zmiany Umowy.</w:t>
      </w:r>
    </w:p>
    <w:p w14:paraId="1F3B5299" w14:textId="77777777" w:rsidR="00656D65" w:rsidRPr="00BF2EEB" w:rsidRDefault="00656D65">
      <w:pPr>
        <w:pStyle w:val="Akapitzlist10"/>
        <w:numPr>
          <w:ilvl w:val="0"/>
          <w:numId w:val="20"/>
        </w:numPr>
        <w:spacing w:after="0"/>
        <w:ind w:left="567" w:hanging="567"/>
        <w:jc w:val="both"/>
        <w:rPr>
          <w:rFonts w:ascii="Cambria" w:hAnsi="Cambria"/>
          <w:sz w:val="22"/>
          <w:szCs w:val="22"/>
        </w:rPr>
      </w:pPr>
      <w:r w:rsidRPr="00BF2EEB">
        <w:rPr>
          <w:rFonts w:ascii="Cambria" w:hAnsi="Cambria" w:cs="Times New Roman"/>
          <w:sz w:val="22"/>
          <w:szCs w:val="22"/>
        </w:rPr>
        <w:t xml:space="preserve">Dowodami, o których mowa w ust. 10 </w:t>
      </w:r>
      <w:r w:rsidR="00A31419" w:rsidRPr="00BF2EEB">
        <w:rPr>
          <w:rFonts w:ascii="Cambria" w:hAnsi="Cambria" w:cs="Times New Roman"/>
          <w:sz w:val="22"/>
          <w:szCs w:val="22"/>
        </w:rPr>
        <w:t>lit. d</w:t>
      </w:r>
      <w:r w:rsidRPr="00BF2EEB">
        <w:rPr>
          <w:rFonts w:ascii="Cambria" w:hAnsi="Cambria" w:cs="Times New Roman"/>
          <w:sz w:val="22"/>
          <w:szCs w:val="22"/>
        </w:rPr>
        <w:t>) powyżej, są wszelkie dokumenty, które uzasadniają dokonanie proponowanej zmiany, w tym w szczególności:</w:t>
      </w:r>
    </w:p>
    <w:p w14:paraId="41DC7001" w14:textId="77777777" w:rsidR="00656D65" w:rsidRPr="00BF2EEB" w:rsidRDefault="00656D65">
      <w:pPr>
        <w:pStyle w:val="Akapitzlist10"/>
        <w:numPr>
          <w:ilvl w:val="1"/>
          <w:numId w:val="20"/>
        </w:numPr>
        <w:spacing w:after="0"/>
        <w:ind w:left="1134" w:hanging="425"/>
        <w:jc w:val="both"/>
        <w:rPr>
          <w:rFonts w:ascii="Cambria" w:hAnsi="Cambria"/>
          <w:sz w:val="22"/>
          <w:szCs w:val="22"/>
        </w:rPr>
      </w:pPr>
      <w:r w:rsidRPr="00BF2EEB">
        <w:rPr>
          <w:rFonts w:ascii="Cambria" w:hAnsi="Cambria" w:cs="Times New Roman"/>
          <w:sz w:val="22"/>
          <w:szCs w:val="22"/>
        </w:rPr>
        <w:t>w odniesieniu do zmiany przedmiotu Umowy:</w:t>
      </w:r>
    </w:p>
    <w:p w14:paraId="40C1A796" w14:textId="77777777" w:rsidR="00656D65" w:rsidRPr="00BF2EEB" w:rsidRDefault="00656D65">
      <w:pPr>
        <w:pStyle w:val="Akapitzlist10"/>
        <w:numPr>
          <w:ilvl w:val="0"/>
          <w:numId w:val="25"/>
        </w:numPr>
        <w:spacing w:after="0"/>
        <w:ind w:left="1701" w:hanging="283"/>
        <w:jc w:val="both"/>
        <w:rPr>
          <w:rFonts w:ascii="Cambria" w:hAnsi="Cambria"/>
          <w:sz w:val="22"/>
          <w:szCs w:val="22"/>
        </w:rPr>
      </w:pPr>
      <w:r w:rsidRPr="00BF2EEB">
        <w:rPr>
          <w:rFonts w:ascii="Cambria" w:hAnsi="Cambria" w:cs="Times New Roman"/>
          <w:sz w:val="22"/>
          <w:szCs w:val="22"/>
        </w:rPr>
        <w:t>orzeczenie sądu powszechnego lub administracyjnego, a także decyzja organu administracji publicznej skutkujące koniecznością dokonania zmiany przedmiotu Umowy,</w:t>
      </w:r>
    </w:p>
    <w:p w14:paraId="6046FB6F" w14:textId="77777777" w:rsidR="00656D65" w:rsidRPr="00BF2EEB" w:rsidRDefault="00656D65">
      <w:pPr>
        <w:pStyle w:val="Akapitzlist10"/>
        <w:numPr>
          <w:ilvl w:val="0"/>
          <w:numId w:val="25"/>
        </w:numPr>
        <w:spacing w:after="0"/>
        <w:ind w:left="1701" w:hanging="283"/>
        <w:jc w:val="both"/>
        <w:rPr>
          <w:rFonts w:ascii="Cambria" w:hAnsi="Cambria"/>
          <w:sz w:val="22"/>
          <w:szCs w:val="22"/>
        </w:rPr>
      </w:pPr>
      <w:r w:rsidRPr="00BF2EEB">
        <w:rPr>
          <w:rFonts w:ascii="Cambria" w:hAnsi="Cambria" w:cs="Times New Roman"/>
          <w:sz w:val="22"/>
          <w:szCs w:val="22"/>
        </w:rPr>
        <w:t>dokument potwierdzający wady lub nieścisłości opisu przedmiotu zamówienia,</w:t>
      </w:r>
    </w:p>
    <w:p w14:paraId="1E28B847" w14:textId="77777777" w:rsidR="00656D65" w:rsidRPr="00BF2EEB" w:rsidRDefault="00656D65">
      <w:pPr>
        <w:pStyle w:val="Akapitzlist10"/>
        <w:numPr>
          <w:ilvl w:val="0"/>
          <w:numId w:val="25"/>
        </w:numPr>
        <w:spacing w:after="0"/>
        <w:ind w:left="1701" w:hanging="283"/>
        <w:jc w:val="both"/>
        <w:rPr>
          <w:rFonts w:ascii="Cambria" w:hAnsi="Cambria"/>
          <w:sz w:val="22"/>
          <w:szCs w:val="22"/>
        </w:rPr>
      </w:pPr>
      <w:r w:rsidRPr="00BF2EEB">
        <w:rPr>
          <w:rFonts w:ascii="Cambria" w:hAnsi="Cambria" w:cs="Times New Roman"/>
          <w:sz w:val="22"/>
          <w:szCs w:val="22"/>
        </w:rPr>
        <w:t>analiza rynku potwierdzająca brak lub istotne ograniczenie dostępności materiałów, surowców, produktów lub sprzętu niezbędnych do wykonania Umowy,</w:t>
      </w:r>
    </w:p>
    <w:p w14:paraId="1B32454D" w14:textId="77777777" w:rsidR="00656D65" w:rsidRPr="00BF2EEB" w:rsidRDefault="00656D65">
      <w:pPr>
        <w:pStyle w:val="Akapitzlist10"/>
        <w:numPr>
          <w:ilvl w:val="0"/>
          <w:numId w:val="25"/>
        </w:numPr>
        <w:spacing w:after="0"/>
        <w:ind w:left="1701" w:hanging="283"/>
        <w:jc w:val="both"/>
        <w:rPr>
          <w:rFonts w:ascii="Cambria" w:hAnsi="Cambria"/>
          <w:sz w:val="22"/>
          <w:szCs w:val="22"/>
        </w:rPr>
      </w:pPr>
      <w:r w:rsidRPr="00BF2EEB">
        <w:rPr>
          <w:rFonts w:ascii="Cambria" w:hAnsi="Cambria" w:cs="Times New Roman"/>
          <w:sz w:val="22"/>
          <w:szCs w:val="22"/>
        </w:rPr>
        <w:t>dokument potwierdzający obiektywne trudności w uzyskaniu materiałów, surowców, produktów lub sprzętu niezbędnych do wykonania Umowy, takie jak w szczególności oferty lub korespondencja z podmiotem trzecim (np. dystrybutorem, producentem, dostawcą, usługodawcą),</w:t>
      </w:r>
    </w:p>
    <w:p w14:paraId="729955B7" w14:textId="77777777" w:rsidR="00656D65" w:rsidRPr="00BF2EEB" w:rsidRDefault="00656D65">
      <w:pPr>
        <w:pStyle w:val="Akapitzlist10"/>
        <w:numPr>
          <w:ilvl w:val="1"/>
          <w:numId w:val="20"/>
        </w:numPr>
        <w:spacing w:after="0"/>
        <w:ind w:left="1134" w:hanging="425"/>
        <w:jc w:val="both"/>
        <w:rPr>
          <w:rFonts w:ascii="Cambria" w:hAnsi="Cambria"/>
          <w:sz w:val="22"/>
          <w:szCs w:val="22"/>
        </w:rPr>
      </w:pPr>
      <w:r w:rsidRPr="00BF2EEB">
        <w:rPr>
          <w:rFonts w:ascii="Cambria" w:hAnsi="Cambria" w:cs="Times New Roman"/>
          <w:sz w:val="22"/>
          <w:szCs w:val="22"/>
        </w:rPr>
        <w:t>w odniesieniu do zmiany terminu wykonania Umowy lub poszczególnych świadczeń:</w:t>
      </w:r>
    </w:p>
    <w:p w14:paraId="7F7A36E7" w14:textId="77777777" w:rsidR="00656D65" w:rsidRPr="00BF2EEB" w:rsidRDefault="00656D65">
      <w:pPr>
        <w:pStyle w:val="Akapitzlist10"/>
        <w:numPr>
          <w:ilvl w:val="0"/>
          <w:numId w:val="26"/>
        </w:numPr>
        <w:spacing w:after="0"/>
        <w:ind w:left="1701" w:hanging="283"/>
        <w:jc w:val="both"/>
        <w:rPr>
          <w:rFonts w:ascii="Cambria" w:hAnsi="Cambria"/>
          <w:sz w:val="22"/>
          <w:szCs w:val="22"/>
        </w:rPr>
      </w:pPr>
      <w:r w:rsidRPr="00BF2EEB">
        <w:rPr>
          <w:rFonts w:ascii="Cambria" w:hAnsi="Cambria" w:cs="Times New Roman"/>
          <w:sz w:val="22"/>
          <w:szCs w:val="22"/>
        </w:rPr>
        <w:t>wniosek o wydanie orzeczenia, decyzji, opinii, dokonanie uzgodnień itp., wraz z orzeczeniem, decyzją organu lub urzędową notatką służbową, lub innym dokumentem określającym szczególne wymogi dotyczące realizacji umowy (np. wytyczne gestorów sieci), które potwierdzają wystąpienie opóźnienia,</w:t>
      </w:r>
    </w:p>
    <w:p w14:paraId="0E992BA4" w14:textId="77777777" w:rsidR="00656D65" w:rsidRPr="00BF2EEB" w:rsidRDefault="00656D65">
      <w:pPr>
        <w:pStyle w:val="Akapitzlist10"/>
        <w:numPr>
          <w:ilvl w:val="0"/>
          <w:numId w:val="26"/>
        </w:numPr>
        <w:spacing w:after="0"/>
        <w:ind w:left="1701" w:hanging="283"/>
        <w:jc w:val="both"/>
        <w:rPr>
          <w:rFonts w:ascii="Cambria" w:hAnsi="Cambria"/>
          <w:sz w:val="22"/>
          <w:szCs w:val="22"/>
        </w:rPr>
      </w:pPr>
      <w:r w:rsidRPr="00BF2EEB">
        <w:rPr>
          <w:rFonts w:ascii="Cambria" w:hAnsi="Cambria" w:cs="Times New Roman"/>
          <w:sz w:val="22"/>
          <w:szCs w:val="22"/>
        </w:rPr>
        <w:t>dokument potwierdzający istnienie lub zgłoszenie roszczeń osób trzecich wpływających na termin realizacji Umowy lub poszczególnych świadczeń,</w:t>
      </w:r>
    </w:p>
    <w:p w14:paraId="252BDF76" w14:textId="77777777" w:rsidR="00656D65" w:rsidRPr="00BF2EEB" w:rsidRDefault="00656D65">
      <w:pPr>
        <w:pStyle w:val="Akapitzlist10"/>
        <w:numPr>
          <w:ilvl w:val="0"/>
          <w:numId w:val="26"/>
        </w:numPr>
        <w:spacing w:after="0"/>
        <w:ind w:left="1701" w:hanging="283"/>
        <w:jc w:val="both"/>
        <w:rPr>
          <w:rFonts w:ascii="Cambria" w:hAnsi="Cambria"/>
          <w:sz w:val="22"/>
          <w:szCs w:val="22"/>
        </w:rPr>
      </w:pPr>
      <w:r w:rsidRPr="00BF2EEB">
        <w:rPr>
          <w:rFonts w:ascii="Cambria" w:hAnsi="Cambria" w:cs="Times New Roman"/>
          <w:sz w:val="22"/>
          <w:szCs w:val="22"/>
        </w:rPr>
        <w:lastRenderedPageBreak/>
        <w:t>orzeczenie sądu powszechnego lub administracyjnego, a także decyzja organu administracji publicznej skutkujące wstrzymaniem realizacji Umowy lub poszczególnych świadczeń,</w:t>
      </w:r>
    </w:p>
    <w:p w14:paraId="1F288424" w14:textId="77777777" w:rsidR="00656D65" w:rsidRPr="00BF2EEB" w:rsidRDefault="00656D65">
      <w:pPr>
        <w:pStyle w:val="Akapitzlist10"/>
        <w:numPr>
          <w:ilvl w:val="0"/>
          <w:numId w:val="26"/>
        </w:numPr>
        <w:spacing w:after="0"/>
        <w:ind w:left="1701" w:hanging="283"/>
        <w:jc w:val="both"/>
        <w:rPr>
          <w:rFonts w:ascii="Cambria" w:hAnsi="Cambria"/>
          <w:sz w:val="22"/>
          <w:szCs w:val="22"/>
        </w:rPr>
      </w:pPr>
      <w:r w:rsidRPr="00BF2EEB">
        <w:rPr>
          <w:rFonts w:ascii="Cambria" w:hAnsi="Cambria" w:cs="Times New Roman"/>
          <w:sz w:val="22"/>
          <w:szCs w:val="22"/>
        </w:rPr>
        <w:t>raport meteorologiczny za odpowiedni okres, w którym wystąpiły warunki atmosferyczne skutkujące opóźnieniem realizacji Umowy lub poszczególnych świadczeń,</w:t>
      </w:r>
    </w:p>
    <w:p w14:paraId="70621D7C" w14:textId="77777777" w:rsidR="00656D65" w:rsidRPr="00BF2EEB" w:rsidRDefault="00656D65">
      <w:pPr>
        <w:pStyle w:val="Akapitzlist10"/>
        <w:numPr>
          <w:ilvl w:val="0"/>
          <w:numId w:val="26"/>
        </w:numPr>
        <w:spacing w:after="0"/>
        <w:ind w:left="1701" w:hanging="283"/>
        <w:jc w:val="both"/>
        <w:rPr>
          <w:rFonts w:ascii="Cambria" w:hAnsi="Cambria"/>
          <w:sz w:val="22"/>
          <w:szCs w:val="22"/>
        </w:rPr>
      </w:pPr>
      <w:r w:rsidRPr="00BF2EEB">
        <w:rPr>
          <w:rFonts w:ascii="Cambria" w:hAnsi="Cambria" w:cs="Times New Roman"/>
          <w:sz w:val="22"/>
          <w:szCs w:val="22"/>
        </w:rPr>
        <w:t>dokument potwierdzający wystąpienie opóźnień w realizacji innych przedsięwzięć, które wpływają na termin realizacji Umowy lub poszczególnych świadczeń,</w:t>
      </w:r>
    </w:p>
    <w:p w14:paraId="7F121807" w14:textId="77777777" w:rsidR="00656D65" w:rsidRPr="00BF2EEB" w:rsidRDefault="00656D65">
      <w:pPr>
        <w:pStyle w:val="Akapitzlist10"/>
        <w:numPr>
          <w:ilvl w:val="0"/>
          <w:numId w:val="26"/>
        </w:numPr>
        <w:spacing w:after="0"/>
        <w:ind w:left="1701" w:hanging="283"/>
        <w:jc w:val="both"/>
        <w:rPr>
          <w:rFonts w:ascii="Cambria" w:hAnsi="Cambria"/>
          <w:sz w:val="22"/>
          <w:szCs w:val="22"/>
        </w:rPr>
      </w:pPr>
      <w:r w:rsidRPr="00BF2EEB">
        <w:rPr>
          <w:rFonts w:ascii="Cambria" w:hAnsi="Cambria" w:cs="Times New Roman"/>
          <w:sz w:val="22"/>
          <w:szCs w:val="22"/>
        </w:rPr>
        <w:t>dokument potwierdzający wystąpienie okoliczności, których Strony nie mogły przewidzieć przed zawarciem Umowy, a które wpływają na termin wykonania Umowy lub poszczególnych świadczeń,</w:t>
      </w:r>
    </w:p>
    <w:p w14:paraId="7430B9A7" w14:textId="77777777" w:rsidR="00656D65" w:rsidRPr="00BF2EEB" w:rsidRDefault="00656D65">
      <w:pPr>
        <w:pStyle w:val="Akapitzlist10"/>
        <w:numPr>
          <w:ilvl w:val="0"/>
          <w:numId w:val="26"/>
        </w:numPr>
        <w:spacing w:after="0"/>
        <w:ind w:left="1701" w:hanging="283"/>
        <w:jc w:val="both"/>
        <w:rPr>
          <w:rFonts w:ascii="Cambria" w:hAnsi="Cambria"/>
          <w:sz w:val="22"/>
          <w:szCs w:val="22"/>
        </w:rPr>
      </w:pPr>
      <w:r w:rsidRPr="00BF2EEB">
        <w:rPr>
          <w:rFonts w:ascii="Cambria" w:hAnsi="Cambria" w:cs="Times New Roman"/>
          <w:sz w:val="22"/>
          <w:szCs w:val="22"/>
        </w:rPr>
        <w:t>dokument potwierdzający, że dokonanie zmian przedmiotu Umowy ma wpływ na termin wykonania Umowy lub poszczególnych świadczeń.</w:t>
      </w:r>
    </w:p>
    <w:p w14:paraId="0C4F3847" w14:textId="77777777" w:rsidR="00656D65" w:rsidRPr="00BF2EEB" w:rsidRDefault="00656D65">
      <w:pPr>
        <w:pStyle w:val="Akapitzlist10"/>
        <w:numPr>
          <w:ilvl w:val="0"/>
          <w:numId w:val="20"/>
        </w:numPr>
        <w:spacing w:after="0"/>
        <w:ind w:left="567" w:hanging="567"/>
        <w:jc w:val="both"/>
        <w:rPr>
          <w:rFonts w:ascii="Cambria" w:hAnsi="Cambria"/>
          <w:sz w:val="22"/>
          <w:szCs w:val="22"/>
        </w:rPr>
      </w:pPr>
      <w:r w:rsidRPr="00BF2EEB">
        <w:rPr>
          <w:rFonts w:ascii="Cambria" w:hAnsi="Cambria" w:cs="Times New Roman"/>
          <w:sz w:val="22"/>
          <w:szCs w:val="22"/>
        </w:rPr>
        <w:t>Strona wnioskująca o zmianę terminu wykonania Umowy lub poszczególnych świadczeń zobowiązana jest do wykazania, że ze względu na zaistniałe okoliczności – uprawniające do dokonania zmiany – dochowanie pierwotnego terminu jest niemożliwe.</w:t>
      </w:r>
    </w:p>
    <w:p w14:paraId="562EB1F7" w14:textId="77777777" w:rsidR="00656D65" w:rsidRPr="00BF2EEB" w:rsidRDefault="00656D65">
      <w:pPr>
        <w:pStyle w:val="Akapitzlist10"/>
        <w:numPr>
          <w:ilvl w:val="0"/>
          <w:numId w:val="20"/>
        </w:numPr>
        <w:spacing w:after="0"/>
        <w:ind w:left="567" w:hanging="567"/>
        <w:jc w:val="both"/>
        <w:rPr>
          <w:rFonts w:ascii="Cambria" w:hAnsi="Cambria"/>
          <w:sz w:val="22"/>
          <w:szCs w:val="22"/>
        </w:rPr>
      </w:pPr>
      <w:r w:rsidRPr="00BF2EEB">
        <w:rPr>
          <w:rFonts w:ascii="Cambria" w:hAnsi="Cambria" w:cs="Times New Roman"/>
          <w:sz w:val="22"/>
          <w:szCs w:val="22"/>
        </w:rPr>
        <w:t>W przypadku złożenia wniosku o zmianę druga Strona jest zobowiązana w terminie 3 dni od dnia otrzymania wniosku do ustosunkowania się do niego. Przede wszystkim druga Strona może:</w:t>
      </w:r>
    </w:p>
    <w:p w14:paraId="586E3715" w14:textId="77777777" w:rsidR="00656D65" w:rsidRPr="00BF2EEB" w:rsidRDefault="00656D65">
      <w:pPr>
        <w:pStyle w:val="Akapitzlist10"/>
        <w:numPr>
          <w:ilvl w:val="1"/>
          <w:numId w:val="20"/>
        </w:numPr>
        <w:spacing w:after="0"/>
        <w:ind w:left="1134" w:hanging="425"/>
        <w:jc w:val="both"/>
        <w:rPr>
          <w:rFonts w:ascii="Cambria" w:hAnsi="Cambria"/>
          <w:sz w:val="22"/>
          <w:szCs w:val="22"/>
        </w:rPr>
      </w:pPr>
      <w:r w:rsidRPr="00BF2EEB">
        <w:rPr>
          <w:rFonts w:ascii="Cambria" w:hAnsi="Cambria" w:cs="Times New Roman"/>
          <w:sz w:val="22"/>
          <w:szCs w:val="22"/>
        </w:rPr>
        <w:t>zaakceptować wniosek o zmianę,</w:t>
      </w:r>
    </w:p>
    <w:p w14:paraId="1743FF1E" w14:textId="77777777" w:rsidR="00656D65" w:rsidRPr="00BF2EEB" w:rsidRDefault="00656D65">
      <w:pPr>
        <w:pStyle w:val="Akapitzlist10"/>
        <w:numPr>
          <w:ilvl w:val="1"/>
          <w:numId w:val="20"/>
        </w:numPr>
        <w:spacing w:after="0"/>
        <w:ind w:left="1134" w:hanging="425"/>
        <w:jc w:val="both"/>
        <w:rPr>
          <w:rFonts w:ascii="Cambria" w:hAnsi="Cambria"/>
          <w:sz w:val="22"/>
          <w:szCs w:val="22"/>
        </w:rPr>
      </w:pPr>
      <w:r w:rsidRPr="00BF2EEB">
        <w:rPr>
          <w:rFonts w:ascii="Cambria" w:hAnsi="Cambria" w:cs="Times New Roman"/>
          <w:sz w:val="22"/>
          <w:szCs w:val="22"/>
        </w:rPr>
        <w:t>wezwać Stronę wnioskującą o zmianę do uzupełnienia wniosku lub przedstawienia dodatkowych wyjaśnień wraz ze stosownym uzasadnieniem takiego wezwania,</w:t>
      </w:r>
    </w:p>
    <w:p w14:paraId="269ED740" w14:textId="77777777" w:rsidR="00656D65" w:rsidRPr="00BF2EEB" w:rsidRDefault="00656D65">
      <w:pPr>
        <w:pStyle w:val="Akapitzlist10"/>
        <w:numPr>
          <w:ilvl w:val="1"/>
          <w:numId w:val="20"/>
        </w:numPr>
        <w:spacing w:after="0"/>
        <w:ind w:left="1134" w:hanging="425"/>
        <w:jc w:val="both"/>
        <w:rPr>
          <w:rFonts w:ascii="Cambria" w:hAnsi="Cambria"/>
          <w:sz w:val="22"/>
          <w:szCs w:val="22"/>
        </w:rPr>
      </w:pPr>
      <w:r w:rsidRPr="00BF2EEB">
        <w:rPr>
          <w:rFonts w:ascii="Cambria" w:hAnsi="Cambria" w:cs="Times New Roman"/>
          <w:sz w:val="22"/>
          <w:szCs w:val="22"/>
        </w:rPr>
        <w:t>zaproponować podjęcie negocjacji treści umowy w zakresie wnioskowanej zmiany,</w:t>
      </w:r>
    </w:p>
    <w:p w14:paraId="36B47251" w14:textId="77777777" w:rsidR="00656D65" w:rsidRPr="00BF2EEB" w:rsidRDefault="00656D65">
      <w:pPr>
        <w:pStyle w:val="Akapitzlist10"/>
        <w:numPr>
          <w:ilvl w:val="1"/>
          <w:numId w:val="20"/>
        </w:numPr>
        <w:spacing w:after="0"/>
        <w:ind w:left="1134" w:hanging="425"/>
        <w:jc w:val="both"/>
        <w:rPr>
          <w:rFonts w:ascii="Cambria" w:hAnsi="Cambria"/>
          <w:sz w:val="22"/>
          <w:szCs w:val="22"/>
        </w:rPr>
      </w:pPr>
      <w:r w:rsidRPr="00BF2EEB">
        <w:rPr>
          <w:rFonts w:ascii="Cambria" w:hAnsi="Cambria" w:cs="Times New Roman"/>
          <w:sz w:val="22"/>
          <w:szCs w:val="22"/>
        </w:rPr>
        <w:t xml:space="preserve">odrzucić wniosek o zmianę. </w:t>
      </w:r>
    </w:p>
    <w:p w14:paraId="43924C84" w14:textId="77777777" w:rsidR="00656D65" w:rsidRPr="00BF2EEB" w:rsidRDefault="00656D65">
      <w:pPr>
        <w:pStyle w:val="Akapitzlist10"/>
        <w:numPr>
          <w:ilvl w:val="0"/>
          <w:numId w:val="20"/>
        </w:numPr>
        <w:spacing w:after="0"/>
        <w:ind w:left="567" w:hanging="567"/>
        <w:jc w:val="both"/>
        <w:rPr>
          <w:rFonts w:ascii="Cambria" w:hAnsi="Cambria"/>
          <w:sz w:val="22"/>
          <w:szCs w:val="22"/>
        </w:rPr>
      </w:pPr>
      <w:r w:rsidRPr="00BF2EEB">
        <w:rPr>
          <w:rFonts w:ascii="Cambria" w:hAnsi="Cambria" w:cs="Times New Roman"/>
          <w:sz w:val="22"/>
          <w:szCs w:val="22"/>
        </w:rPr>
        <w:t>Z negocjacji treści zmiany umowy Strony sporządzają notatkę przedstawiającą przebieg spotkania i jego ustalenia.</w:t>
      </w:r>
    </w:p>
    <w:p w14:paraId="5E8E3B8B" w14:textId="77777777" w:rsidR="00656D65" w:rsidRPr="00BF2EEB" w:rsidRDefault="00656D65">
      <w:pPr>
        <w:pStyle w:val="Akapitzlist10"/>
        <w:numPr>
          <w:ilvl w:val="0"/>
          <w:numId w:val="20"/>
        </w:numPr>
        <w:spacing w:after="0"/>
        <w:ind w:left="540" w:hanging="540"/>
        <w:jc w:val="both"/>
        <w:rPr>
          <w:rFonts w:ascii="Cambria" w:hAnsi="Cambria"/>
          <w:sz w:val="22"/>
          <w:szCs w:val="22"/>
        </w:rPr>
      </w:pPr>
      <w:r w:rsidRPr="00BF2EEB">
        <w:rPr>
          <w:rFonts w:ascii="Cambria" w:hAnsi="Cambria" w:cs="Times New Roman"/>
          <w:sz w:val="22"/>
          <w:szCs w:val="22"/>
        </w:rPr>
        <w:t>Wystąpienie którejkolwiek z okoliczności mogących powodować zmianę Umowy, nie stanowi bezwzględnego zobowiązania Zamawiającego do dokonania zmian ani nie może stanowić samodzielnej podstawy do jakichkolwiek roszczeń Wykonawcy do ich dokonania.</w:t>
      </w:r>
    </w:p>
    <w:p w14:paraId="118F2A4D" w14:textId="77777777" w:rsidR="00656D65" w:rsidRPr="00BF2EEB" w:rsidRDefault="00656D65">
      <w:pPr>
        <w:pStyle w:val="Akapitzlist10"/>
        <w:numPr>
          <w:ilvl w:val="0"/>
          <w:numId w:val="20"/>
        </w:numPr>
        <w:spacing w:after="0"/>
        <w:ind w:left="540" w:hanging="540"/>
        <w:jc w:val="both"/>
        <w:rPr>
          <w:rFonts w:ascii="Cambria" w:hAnsi="Cambria"/>
          <w:sz w:val="22"/>
          <w:szCs w:val="22"/>
        </w:rPr>
      </w:pPr>
      <w:r w:rsidRPr="00BF2EEB">
        <w:rPr>
          <w:rFonts w:ascii="Cambria" w:hAnsi="Cambria" w:cs="Times New Roman"/>
          <w:sz w:val="22"/>
          <w:szCs w:val="22"/>
        </w:rPr>
        <w:t>Zmiany postanowień Umowy wymagają formy pisemnej pod rygorem nieważności.</w:t>
      </w:r>
    </w:p>
    <w:p w14:paraId="3C56878B" w14:textId="77777777" w:rsidR="00656D65" w:rsidRPr="001752FA" w:rsidRDefault="00656D65">
      <w:pPr>
        <w:pStyle w:val="Akapitzlist10"/>
        <w:numPr>
          <w:ilvl w:val="0"/>
          <w:numId w:val="20"/>
        </w:numPr>
        <w:spacing w:after="240"/>
        <w:ind w:left="539" w:hanging="539"/>
        <w:jc w:val="both"/>
        <w:rPr>
          <w:rFonts w:ascii="Cambria" w:hAnsi="Cambria"/>
          <w:sz w:val="22"/>
          <w:szCs w:val="22"/>
        </w:rPr>
      </w:pPr>
      <w:r w:rsidRPr="00BF2EEB">
        <w:rPr>
          <w:rFonts w:ascii="Cambria" w:hAnsi="Cambria" w:cs="Times New Roman"/>
          <w:sz w:val="22"/>
          <w:szCs w:val="22"/>
        </w:rPr>
        <w:t>Niezależnie od postanowień ust. 2 – ust. 4, Strony dopuszczają możliwość (i) zmian redakcyjnych Umowy oraz (ii) zmian będących następstwem sukcesji uniwersalnej albo przejęcia z mocy prawa pełni praw i obowiązków dotyczących którejkolwiek ze Stron, (iii) zmian danych Stron ujawnionych w rejestrach publicznych, jak również (iv) zmian wynikających z okoliczności, w których Prawo Budowlane dopuszcza stosowanie rozwiązań zamiennych, o ile nie będą one pogarszały jakości świadczenia Wykonawcy.</w:t>
      </w:r>
    </w:p>
    <w:p w14:paraId="5E9AA27B" w14:textId="77777777" w:rsidR="001752FA" w:rsidRPr="001752FA" w:rsidRDefault="001752FA" w:rsidP="001752FA">
      <w:pPr>
        <w:pStyle w:val="Akapitzlist10"/>
        <w:spacing w:after="240"/>
        <w:ind w:left="539"/>
        <w:jc w:val="center"/>
        <w:rPr>
          <w:rFonts w:ascii="Cambria" w:hAnsi="Cambria" w:cs="Times New Roman"/>
          <w:b/>
          <w:sz w:val="22"/>
          <w:szCs w:val="22"/>
        </w:rPr>
      </w:pPr>
      <w:r w:rsidRPr="001752FA">
        <w:rPr>
          <w:rFonts w:ascii="Cambria" w:hAnsi="Cambria" w:cs="Times New Roman"/>
          <w:b/>
          <w:sz w:val="22"/>
          <w:szCs w:val="22"/>
        </w:rPr>
        <w:t>§ 19</w:t>
      </w:r>
      <w:r>
        <w:rPr>
          <w:rFonts w:ascii="Cambria" w:hAnsi="Cambria" w:cs="Times New Roman"/>
          <w:b/>
          <w:sz w:val="22"/>
          <w:szCs w:val="22"/>
        </w:rPr>
        <w:t xml:space="preserve"> </w:t>
      </w:r>
      <w:r w:rsidRPr="001752FA">
        <w:rPr>
          <w:rFonts w:ascii="Cambria" w:hAnsi="Cambria" w:cs="Times New Roman"/>
          <w:b/>
          <w:sz w:val="22"/>
          <w:szCs w:val="22"/>
        </w:rPr>
        <w:t>BEZPIECZEŃSTWO I HIGIENA PRACY</w:t>
      </w:r>
    </w:p>
    <w:p w14:paraId="6D58315B" w14:textId="77777777" w:rsidR="001752FA" w:rsidRPr="001752FA" w:rsidRDefault="001752FA" w:rsidP="006C0DBD">
      <w:pPr>
        <w:pStyle w:val="Akapitzlist10"/>
        <w:spacing w:before="120"/>
        <w:ind w:left="539" w:hanging="539"/>
        <w:jc w:val="both"/>
        <w:rPr>
          <w:rFonts w:ascii="Cambria" w:hAnsi="Cambria" w:cs="Times New Roman"/>
          <w:sz w:val="22"/>
          <w:szCs w:val="22"/>
        </w:rPr>
      </w:pPr>
      <w:r w:rsidRPr="001752FA">
        <w:rPr>
          <w:rFonts w:ascii="Cambria" w:hAnsi="Cambria" w:cs="Times New Roman"/>
          <w:sz w:val="22"/>
          <w:szCs w:val="22"/>
        </w:rPr>
        <w:t>1.</w:t>
      </w:r>
      <w:r w:rsidRPr="001752FA">
        <w:rPr>
          <w:rFonts w:ascii="Cambria" w:hAnsi="Cambria" w:cs="Times New Roman"/>
          <w:sz w:val="22"/>
          <w:szCs w:val="22"/>
        </w:rPr>
        <w:tab/>
        <w:t>Wykonawca jest odpowiedzialny za bezpieczeństwo i higienę pracy wszelkich działań na terenie budowy i ponosi odpowiedzialność za wszelkie szkody osób trzecich wynikłe w związku z wykonywaniem robót, w trakcie ich wykonywania.</w:t>
      </w:r>
    </w:p>
    <w:p w14:paraId="6B6A66BE" w14:textId="2096E5EE" w:rsidR="001752FA" w:rsidRPr="001752FA" w:rsidRDefault="001752FA" w:rsidP="006C0DBD">
      <w:pPr>
        <w:pStyle w:val="Akapitzlist10"/>
        <w:spacing w:before="120"/>
        <w:ind w:left="539" w:hanging="539"/>
        <w:jc w:val="both"/>
        <w:rPr>
          <w:rFonts w:ascii="Cambria" w:hAnsi="Cambria" w:cs="Times New Roman"/>
          <w:sz w:val="22"/>
          <w:szCs w:val="22"/>
        </w:rPr>
      </w:pPr>
      <w:r w:rsidRPr="001752FA">
        <w:rPr>
          <w:rFonts w:ascii="Cambria" w:hAnsi="Cambria" w:cs="Times New Roman"/>
          <w:sz w:val="22"/>
          <w:szCs w:val="22"/>
        </w:rPr>
        <w:t>2.</w:t>
      </w:r>
      <w:r w:rsidRPr="001752FA">
        <w:rPr>
          <w:rFonts w:ascii="Cambria" w:hAnsi="Cambria" w:cs="Times New Roman"/>
          <w:sz w:val="22"/>
          <w:szCs w:val="22"/>
        </w:rPr>
        <w:tab/>
        <w:t xml:space="preserve">Wykonawca oświadcza, że zapoznał się z treścią instrukcji bezpieczeństwa i higieny pracy regulującej zasady powiadamiania, postępowania i organizacji prac w związku z zagrożeniami występującymi na poligonie wojskowym stanowiącej załącznik do </w:t>
      </w:r>
      <w:r w:rsidRPr="001752FA">
        <w:rPr>
          <w:rFonts w:ascii="Cambria" w:hAnsi="Cambria" w:cs="Times New Roman"/>
          <w:sz w:val="22"/>
          <w:szCs w:val="22"/>
        </w:rPr>
        <w:lastRenderedPageBreak/>
        <w:t>Zarządzenia Nr 6 Nadleśniczego Nadleśnictwa Drawsko z dnia 18 lutego 2011</w:t>
      </w:r>
      <w:r w:rsidR="006C0DBD">
        <w:rPr>
          <w:rFonts w:ascii="Cambria" w:hAnsi="Cambria" w:cs="Times New Roman"/>
          <w:sz w:val="22"/>
          <w:szCs w:val="22"/>
        </w:rPr>
        <w:t xml:space="preserve"> </w:t>
      </w:r>
      <w:r w:rsidRPr="001752FA">
        <w:rPr>
          <w:rFonts w:ascii="Cambria" w:hAnsi="Cambria" w:cs="Times New Roman"/>
          <w:sz w:val="22"/>
          <w:szCs w:val="22"/>
        </w:rPr>
        <w:t xml:space="preserve">r. </w:t>
      </w:r>
      <w:r w:rsidR="00A738FA">
        <w:rPr>
          <w:rFonts w:ascii="Cambria" w:hAnsi="Cambria" w:cs="Times New Roman"/>
          <w:sz w:val="22"/>
          <w:szCs w:val="22"/>
        </w:rPr>
        <w:t xml:space="preserve">i </w:t>
      </w:r>
      <w:r w:rsidRPr="001752FA">
        <w:rPr>
          <w:rFonts w:ascii="Cambria" w:hAnsi="Cambria" w:cs="Times New Roman"/>
          <w:sz w:val="22"/>
          <w:szCs w:val="22"/>
        </w:rPr>
        <w:t>zobowiązuje się do jej przestrzegania. Instrukcja jest załącznikiem do umowy.</w:t>
      </w:r>
    </w:p>
    <w:p w14:paraId="7C8D34EE" w14:textId="452E7C51" w:rsidR="00432304" w:rsidRDefault="001752FA" w:rsidP="006C0DBD">
      <w:pPr>
        <w:pStyle w:val="Akapitzlist10"/>
        <w:spacing w:before="120"/>
        <w:ind w:left="539" w:hanging="539"/>
        <w:jc w:val="both"/>
        <w:rPr>
          <w:ins w:id="20" w:author="Aleksandra Pściuk" w:date="2022-04-11T09:49:00Z"/>
          <w:rFonts w:ascii="Cambria" w:hAnsi="Cambria" w:cs="Times New Roman"/>
          <w:sz w:val="22"/>
          <w:szCs w:val="22"/>
        </w:rPr>
      </w:pPr>
      <w:r w:rsidRPr="001752FA">
        <w:rPr>
          <w:rFonts w:ascii="Cambria" w:hAnsi="Cambria" w:cs="Times New Roman"/>
          <w:sz w:val="22"/>
          <w:szCs w:val="22"/>
        </w:rPr>
        <w:t>3.</w:t>
      </w:r>
      <w:r w:rsidRPr="001752FA">
        <w:rPr>
          <w:rFonts w:ascii="Cambria" w:hAnsi="Cambria" w:cs="Times New Roman"/>
          <w:sz w:val="22"/>
          <w:szCs w:val="22"/>
        </w:rPr>
        <w:tab/>
        <w:t>Wykonawca na wyraźne pisemne polecenie Zamawiającego</w:t>
      </w:r>
      <w:ins w:id="21" w:author="Aleksandra Pściuk" w:date="2022-04-19T14:18:00Z">
        <w:r w:rsidR="00F84643">
          <w:rPr>
            <w:rFonts w:ascii="Cambria" w:hAnsi="Cambria" w:cs="Times New Roman"/>
            <w:sz w:val="22"/>
            <w:szCs w:val="22"/>
          </w:rPr>
          <w:t>,</w:t>
        </w:r>
      </w:ins>
      <w:r w:rsidRPr="001752FA">
        <w:rPr>
          <w:rFonts w:ascii="Cambria" w:hAnsi="Cambria" w:cs="Times New Roman"/>
          <w:sz w:val="22"/>
          <w:szCs w:val="22"/>
        </w:rPr>
        <w:t xml:space="preserve"> w terminie 7 dni od podpisania umowy zobowiązany jest do </w:t>
      </w:r>
      <w:r w:rsidR="007C2A4E">
        <w:rPr>
          <w:rFonts w:ascii="Cambria" w:hAnsi="Cambria" w:cs="Times New Roman"/>
          <w:sz w:val="22"/>
          <w:szCs w:val="22"/>
        </w:rPr>
        <w:t>zgłoszenia</w:t>
      </w:r>
      <w:r w:rsidRPr="001752FA">
        <w:rPr>
          <w:rFonts w:ascii="Cambria" w:hAnsi="Cambria" w:cs="Times New Roman"/>
          <w:sz w:val="22"/>
          <w:szCs w:val="22"/>
        </w:rPr>
        <w:t xml:space="preserve"> </w:t>
      </w:r>
      <w:r w:rsidR="00930280">
        <w:rPr>
          <w:rFonts w:ascii="Cambria" w:hAnsi="Cambria" w:cs="Times New Roman"/>
          <w:sz w:val="22"/>
          <w:szCs w:val="22"/>
        </w:rPr>
        <w:t xml:space="preserve">do Wydziału Poligonowego CSB Drawsko </w:t>
      </w:r>
      <w:r w:rsidRPr="001752FA">
        <w:rPr>
          <w:rFonts w:ascii="Cambria" w:hAnsi="Cambria" w:cs="Times New Roman"/>
          <w:sz w:val="22"/>
          <w:szCs w:val="22"/>
        </w:rPr>
        <w:t xml:space="preserve">pracowników </w:t>
      </w:r>
      <w:r w:rsidR="00432304">
        <w:rPr>
          <w:rFonts w:ascii="Cambria" w:hAnsi="Cambria" w:cs="Times New Roman"/>
          <w:sz w:val="22"/>
          <w:szCs w:val="22"/>
        </w:rPr>
        <w:t>skierowanych</w:t>
      </w:r>
      <w:r w:rsidR="00432304" w:rsidRPr="001752FA">
        <w:rPr>
          <w:rFonts w:ascii="Cambria" w:hAnsi="Cambria" w:cs="Times New Roman"/>
          <w:sz w:val="22"/>
          <w:szCs w:val="22"/>
        </w:rPr>
        <w:t xml:space="preserve"> </w:t>
      </w:r>
      <w:r w:rsidR="00432304">
        <w:rPr>
          <w:rFonts w:ascii="Cambria" w:hAnsi="Cambria" w:cs="Times New Roman"/>
          <w:sz w:val="22"/>
          <w:szCs w:val="22"/>
        </w:rPr>
        <w:t>do</w:t>
      </w:r>
      <w:r w:rsidR="00432304" w:rsidRPr="001752FA">
        <w:rPr>
          <w:rFonts w:ascii="Cambria" w:hAnsi="Cambria" w:cs="Times New Roman"/>
          <w:sz w:val="22"/>
          <w:szCs w:val="22"/>
        </w:rPr>
        <w:t xml:space="preserve"> </w:t>
      </w:r>
      <w:r w:rsidRPr="001752FA">
        <w:rPr>
          <w:rFonts w:ascii="Cambria" w:hAnsi="Cambria" w:cs="Times New Roman"/>
          <w:sz w:val="22"/>
          <w:szCs w:val="22"/>
        </w:rPr>
        <w:t xml:space="preserve">realizacji </w:t>
      </w:r>
      <w:r w:rsidR="0099792E">
        <w:rPr>
          <w:rFonts w:ascii="Cambria" w:hAnsi="Cambria" w:cs="Times New Roman"/>
          <w:sz w:val="22"/>
          <w:szCs w:val="22"/>
        </w:rPr>
        <w:t>P</w:t>
      </w:r>
      <w:r w:rsidRPr="001752FA">
        <w:rPr>
          <w:rFonts w:ascii="Cambria" w:hAnsi="Cambria" w:cs="Times New Roman"/>
          <w:sz w:val="22"/>
          <w:szCs w:val="22"/>
        </w:rPr>
        <w:t xml:space="preserve">rzedmiotu </w:t>
      </w:r>
      <w:r w:rsidR="0099792E">
        <w:rPr>
          <w:rFonts w:ascii="Cambria" w:hAnsi="Cambria" w:cs="Times New Roman"/>
          <w:sz w:val="22"/>
          <w:szCs w:val="22"/>
        </w:rPr>
        <w:t>U</w:t>
      </w:r>
      <w:r w:rsidRPr="001752FA">
        <w:rPr>
          <w:rFonts w:ascii="Cambria" w:hAnsi="Cambria" w:cs="Times New Roman"/>
          <w:sz w:val="22"/>
          <w:szCs w:val="22"/>
        </w:rPr>
        <w:t>mowy na terenie poligonu wojskowego</w:t>
      </w:r>
      <w:r w:rsidR="00753F27">
        <w:rPr>
          <w:rFonts w:ascii="Cambria" w:hAnsi="Cambria" w:cs="Times New Roman"/>
          <w:sz w:val="22"/>
          <w:szCs w:val="22"/>
        </w:rPr>
        <w:t xml:space="preserve"> w celu </w:t>
      </w:r>
      <w:r w:rsidR="007215B6">
        <w:rPr>
          <w:rFonts w:ascii="Cambria" w:hAnsi="Cambria" w:cs="Times New Roman"/>
          <w:sz w:val="22"/>
          <w:szCs w:val="22"/>
        </w:rPr>
        <w:t xml:space="preserve">ich </w:t>
      </w:r>
      <w:r w:rsidRPr="001752FA">
        <w:rPr>
          <w:rFonts w:ascii="Cambria" w:hAnsi="Cambria" w:cs="Times New Roman"/>
          <w:sz w:val="22"/>
          <w:szCs w:val="22"/>
        </w:rPr>
        <w:t>przeszkoleni</w:t>
      </w:r>
      <w:r w:rsidR="00973A86">
        <w:rPr>
          <w:rFonts w:ascii="Cambria" w:hAnsi="Cambria" w:cs="Times New Roman"/>
          <w:sz w:val="22"/>
          <w:szCs w:val="22"/>
        </w:rPr>
        <w:t>a</w:t>
      </w:r>
      <w:r w:rsidRPr="001752FA">
        <w:rPr>
          <w:rFonts w:ascii="Cambria" w:hAnsi="Cambria" w:cs="Times New Roman"/>
          <w:sz w:val="22"/>
          <w:szCs w:val="22"/>
        </w:rPr>
        <w:t xml:space="preserve"> z zasad przebywania na poligonie, </w:t>
      </w:r>
      <w:r w:rsidR="00973A86">
        <w:rPr>
          <w:rFonts w:ascii="Cambria" w:hAnsi="Cambria" w:cs="Times New Roman"/>
          <w:sz w:val="22"/>
          <w:szCs w:val="22"/>
        </w:rPr>
        <w:t xml:space="preserve">które to przeszkolenie </w:t>
      </w:r>
      <w:r w:rsidRPr="001752FA">
        <w:rPr>
          <w:rFonts w:ascii="Cambria" w:hAnsi="Cambria" w:cs="Times New Roman"/>
          <w:sz w:val="22"/>
          <w:szCs w:val="22"/>
        </w:rPr>
        <w:t xml:space="preserve">przeprowadzone </w:t>
      </w:r>
      <w:r w:rsidR="00973A86">
        <w:rPr>
          <w:rFonts w:ascii="Cambria" w:hAnsi="Cambria" w:cs="Times New Roman"/>
          <w:sz w:val="22"/>
          <w:szCs w:val="22"/>
        </w:rPr>
        <w:t xml:space="preserve">będzie </w:t>
      </w:r>
      <w:r w:rsidRPr="001752FA">
        <w:rPr>
          <w:rFonts w:ascii="Cambria" w:hAnsi="Cambria" w:cs="Times New Roman"/>
          <w:sz w:val="22"/>
          <w:szCs w:val="22"/>
        </w:rPr>
        <w:t xml:space="preserve">przez stronę wojskową. </w:t>
      </w:r>
    </w:p>
    <w:p w14:paraId="6BF47C6F" w14:textId="2363FAE1" w:rsidR="001752FA" w:rsidRPr="001752FA" w:rsidRDefault="00432304" w:rsidP="006C0DBD">
      <w:pPr>
        <w:pStyle w:val="Akapitzlist10"/>
        <w:spacing w:before="120"/>
        <w:ind w:left="539" w:hanging="539"/>
        <w:jc w:val="both"/>
        <w:rPr>
          <w:rFonts w:ascii="Cambria" w:hAnsi="Cambria" w:cs="Times New Roman"/>
          <w:sz w:val="22"/>
          <w:szCs w:val="22"/>
        </w:rPr>
      </w:pPr>
      <w:r>
        <w:rPr>
          <w:rFonts w:ascii="Cambria" w:hAnsi="Cambria" w:cs="Times New Roman"/>
          <w:sz w:val="22"/>
          <w:szCs w:val="22"/>
        </w:rPr>
        <w:t xml:space="preserve">4. </w:t>
      </w:r>
      <w:r>
        <w:rPr>
          <w:rFonts w:ascii="Cambria" w:hAnsi="Cambria" w:cs="Times New Roman"/>
          <w:sz w:val="22"/>
          <w:szCs w:val="22"/>
        </w:rPr>
        <w:tab/>
      </w:r>
      <w:r w:rsidR="001752FA" w:rsidRPr="001752FA">
        <w:rPr>
          <w:rFonts w:ascii="Cambria" w:hAnsi="Cambria" w:cs="Times New Roman"/>
          <w:sz w:val="22"/>
          <w:szCs w:val="22"/>
        </w:rPr>
        <w:t xml:space="preserve">Zamawiający oświadcza, iż na mocy zawartego porozumienia z wojskiem, strona wojskowa zobowiązała się do przeprowadzania szkoleń pracowników wykonawców realizujących roboty na rzecz </w:t>
      </w:r>
      <w:r w:rsidR="00F84643">
        <w:rPr>
          <w:rFonts w:ascii="Cambria" w:hAnsi="Cambria" w:cs="Times New Roman"/>
          <w:sz w:val="22"/>
          <w:szCs w:val="22"/>
        </w:rPr>
        <w:t>Zamawiającego</w:t>
      </w:r>
      <w:r w:rsidR="001752FA" w:rsidRPr="001752FA">
        <w:rPr>
          <w:rFonts w:ascii="Cambria" w:hAnsi="Cambria" w:cs="Times New Roman"/>
          <w:sz w:val="22"/>
          <w:szCs w:val="22"/>
        </w:rPr>
        <w:t xml:space="preserve"> na terenie poligonu w ciągu 10 dni od dnia zgłoszenia przez Wykonawców potrzeby przeprowadzenia szkolenia. Jeżeli z przyczyn niezależnych od Zamawiającego lub Wykonawcy przeszkolenie o jakim mowa w zdaniu poprzednim nie zostanie przeprowadzone przez wojsko w ustalonym wyżej terminie, termin zakończenia robót może ulec przedłużeniu o okres oczekiwania na przeszkolenie.</w:t>
      </w:r>
      <w:del w:id="22" w:author="Aleksandra Pściuk" w:date="2022-04-19T14:18:00Z">
        <w:r w:rsidR="001752FA" w:rsidRPr="001752FA" w:rsidDel="00F84643">
          <w:rPr>
            <w:rFonts w:ascii="Cambria" w:hAnsi="Cambria" w:cs="Times New Roman"/>
            <w:sz w:val="22"/>
            <w:szCs w:val="22"/>
          </w:rPr>
          <w:delText xml:space="preserve"> </w:delText>
        </w:r>
      </w:del>
      <w:r w:rsidR="001752FA" w:rsidRPr="001752FA">
        <w:rPr>
          <w:rFonts w:ascii="Cambria" w:hAnsi="Cambria" w:cs="Times New Roman"/>
          <w:sz w:val="22"/>
          <w:szCs w:val="22"/>
        </w:rPr>
        <w:t xml:space="preserve"> </w:t>
      </w:r>
      <w:r w:rsidR="001F1E0F">
        <w:rPr>
          <w:rFonts w:ascii="Cambria" w:hAnsi="Cambria" w:cs="Times New Roman"/>
          <w:sz w:val="22"/>
          <w:szCs w:val="22"/>
        </w:rPr>
        <w:t>S</w:t>
      </w:r>
      <w:r w:rsidR="001752FA" w:rsidRPr="001752FA">
        <w:rPr>
          <w:rFonts w:ascii="Cambria" w:hAnsi="Cambria" w:cs="Times New Roman"/>
          <w:sz w:val="22"/>
          <w:szCs w:val="22"/>
        </w:rPr>
        <w:t>zkoleni</w:t>
      </w:r>
      <w:r w:rsidR="001F1E0F">
        <w:rPr>
          <w:rFonts w:ascii="Cambria" w:hAnsi="Cambria" w:cs="Times New Roman"/>
          <w:sz w:val="22"/>
          <w:szCs w:val="22"/>
        </w:rPr>
        <w:t>e</w:t>
      </w:r>
      <w:r w:rsidR="001752FA" w:rsidRPr="001752FA">
        <w:rPr>
          <w:rFonts w:ascii="Cambria" w:hAnsi="Cambria" w:cs="Times New Roman"/>
          <w:sz w:val="22"/>
          <w:szCs w:val="22"/>
        </w:rPr>
        <w:t xml:space="preserve"> </w:t>
      </w:r>
      <w:r w:rsidR="001F1E0F">
        <w:rPr>
          <w:rFonts w:ascii="Cambria" w:hAnsi="Cambria" w:cs="Times New Roman"/>
          <w:sz w:val="22"/>
          <w:szCs w:val="22"/>
        </w:rPr>
        <w:t>dla</w:t>
      </w:r>
      <w:r w:rsidR="001752FA" w:rsidRPr="001752FA">
        <w:rPr>
          <w:rFonts w:ascii="Cambria" w:hAnsi="Cambria" w:cs="Times New Roman"/>
          <w:sz w:val="22"/>
          <w:szCs w:val="22"/>
        </w:rPr>
        <w:t xml:space="preserve"> Wykonawc</w:t>
      </w:r>
      <w:r w:rsidR="001F1E0F">
        <w:rPr>
          <w:rFonts w:ascii="Cambria" w:hAnsi="Cambria" w:cs="Times New Roman"/>
          <w:sz w:val="22"/>
          <w:szCs w:val="22"/>
        </w:rPr>
        <w:t>y jest bezpłatne</w:t>
      </w:r>
      <w:r w:rsidR="001752FA" w:rsidRPr="001752FA">
        <w:rPr>
          <w:rFonts w:ascii="Cambria" w:hAnsi="Cambria" w:cs="Times New Roman"/>
          <w:sz w:val="22"/>
          <w:szCs w:val="22"/>
        </w:rPr>
        <w:t xml:space="preserve">.  </w:t>
      </w:r>
    </w:p>
    <w:p w14:paraId="1D56A071" w14:textId="3683A367" w:rsidR="001752FA" w:rsidRPr="001752FA" w:rsidRDefault="00432304" w:rsidP="006C0DBD">
      <w:pPr>
        <w:pStyle w:val="Akapitzlist10"/>
        <w:spacing w:before="120"/>
        <w:ind w:left="539" w:hanging="539"/>
        <w:jc w:val="both"/>
        <w:rPr>
          <w:rFonts w:ascii="Cambria" w:hAnsi="Cambria" w:cs="Times New Roman"/>
          <w:sz w:val="22"/>
          <w:szCs w:val="22"/>
        </w:rPr>
      </w:pPr>
      <w:r>
        <w:rPr>
          <w:rFonts w:ascii="Cambria" w:hAnsi="Cambria" w:cs="Times New Roman"/>
          <w:sz w:val="22"/>
          <w:szCs w:val="22"/>
        </w:rPr>
        <w:t>5</w:t>
      </w:r>
      <w:r w:rsidR="001752FA" w:rsidRPr="001752FA">
        <w:rPr>
          <w:rFonts w:ascii="Cambria" w:hAnsi="Cambria" w:cs="Times New Roman"/>
          <w:sz w:val="22"/>
          <w:szCs w:val="22"/>
        </w:rPr>
        <w:t>.</w:t>
      </w:r>
      <w:r w:rsidR="001752FA" w:rsidRPr="001752FA">
        <w:rPr>
          <w:rFonts w:ascii="Cambria" w:hAnsi="Cambria" w:cs="Times New Roman"/>
          <w:sz w:val="22"/>
          <w:szCs w:val="22"/>
        </w:rPr>
        <w:tab/>
        <w:t>Wykonawca nie może dopuścić do pracy na terenie poligonu wojskowego osób nie przeszkolonych zgodnie z § 1</w:t>
      </w:r>
      <w:r w:rsidR="00A52429">
        <w:rPr>
          <w:rFonts w:ascii="Cambria" w:hAnsi="Cambria" w:cs="Times New Roman"/>
          <w:sz w:val="22"/>
          <w:szCs w:val="22"/>
        </w:rPr>
        <w:t>9</w:t>
      </w:r>
      <w:r w:rsidR="001752FA" w:rsidRPr="001752FA">
        <w:rPr>
          <w:rFonts w:ascii="Cambria" w:hAnsi="Cambria" w:cs="Times New Roman"/>
          <w:sz w:val="22"/>
          <w:szCs w:val="22"/>
        </w:rPr>
        <w:t xml:space="preserve"> ust. 3 </w:t>
      </w:r>
      <w:r w:rsidR="001338A9">
        <w:rPr>
          <w:rFonts w:ascii="Cambria" w:hAnsi="Cambria" w:cs="Times New Roman"/>
          <w:sz w:val="22"/>
          <w:szCs w:val="22"/>
        </w:rPr>
        <w:t xml:space="preserve">i 4 </w:t>
      </w:r>
      <w:r w:rsidR="001752FA" w:rsidRPr="001752FA">
        <w:rPr>
          <w:rFonts w:ascii="Cambria" w:hAnsi="Cambria" w:cs="Times New Roman"/>
          <w:sz w:val="22"/>
          <w:szCs w:val="22"/>
        </w:rPr>
        <w:t>Umowy (jeżeli Zamawiający zlecił przeszkolenie).</w:t>
      </w:r>
    </w:p>
    <w:p w14:paraId="1F55DB1B" w14:textId="77777777" w:rsidR="00D933F4" w:rsidRDefault="00D933F4">
      <w:pPr>
        <w:pStyle w:val="Akapitzlist1"/>
        <w:spacing w:after="240" w:line="276" w:lineRule="auto"/>
        <w:ind w:left="0"/>
        <w:jc w:val="center"/>
        <w:rPr>
          <w:rFonts w:ascii="Cambria" w:hAnsi="Cambria"/>
          <w:b/>
          <w:smallCaps/>
        </w:rPr>
      </w:pPr>
    </w:p>
    <w:p w14:paraId="3BC35C4C" w14:textId="77777777" w:rsidR="00656D65" w:rsidRPr="00BF2EEB" w:rsidRDefault="001752FA">
      <w:pPr>
        <w:pStyle w:val="Akapitzlist1"/>
        <w:spacing w:after="240" w:line="276" w:lineRule="auto"/>
        <w:ind w:left="0"/>
        <w:jc w:val="center"/>
        <w:rPr>
          <w:rFonts w:ascii="Cambria" w:hAnsi="Cambria"/>
        </w:rPr>
      </w:pPr>
      <w:r>
        <w:rPr>
          <w:rFonts w:ascii="Cambria" w:hAnsi="Cambria"/>
          <w:b/>
          <w:smallCaps/>
        </w:rPr>
        <w:t>§ 20</w:t>
      </w:r>
      <w:r w:rsidR="00656D65" w:rsidRPr="00BF2EEB">
        <w:rPr>
          <w:rFonts w:ascii="Cambria" w:hAnsi="Cambria"/>
          <w:b/>
          <w:smallCaps/>
        </w:rPr>
        <w:t xml:space="preserve"> </w:t>
      </w:r>
      <w:r w:rsidR="00656D65" w:rsidRPr="00BF2EEB">
        <w:rPr>
          <w:rFonts w:ascii="Cambria" w:hAnsi="Cambria"/>
          <w:b/>
          <w:smallCaps/>
        </w:rPr>
        <w:tab/>
        <w:t>Postanowienia Końcowe</w:t>
      </w:r>
    </w:p>
    <w:p w14:paraId="50B8A002" w14:textId="77777777" w:rsidR="00656D65" w:rsidRPr="00BF2EEB" w:rsidRDefault="00656D65">
      <w:pPr>
        <w:pStyle w:val="Akapitzlist1"/>
        <w:numPr>
          <w:ilvl w:val="3"/>
          <w:numId w:val="20"/>
        </w:numPr>
        <w:spacing w:after="240" w:line="276" w:lineRule="auto"/>
        <w:ind w:left="567" w:hanging="567"/>
        <w:jc w:val="both"/>
        <w:rPr>
          <w:rFonts w:ascii="Cambria" w:hAnsi="Cambria"/>
        </w:rPr>
      </w:pPr>
      <w:r w:rsidRPr="00BF2EEB">
        <w:rPr>
          <w:rFonts w:ascii="Cambria" w:hAnsi="Cambria"/>
        </w:rPr>
        <w:t>Strony ustalają, iż wszelka korespondencja między nimi będzie prowadzona na adresy podane w komparycji Umowy. Strony są zobowiązane do powiadamiania się wzajemnie o każdej zmianie adresu. W przypadku zaniechania powyższego obowiązku korespondencja wysłana na adres dotychczasowy uznana zostanie za skutecznie doręczoną.</w:t>
      </w:r>
    </w:p>
    <w:p w14:paraId="55DF42BE" w14:textId="77777777" w:rsidR="00656D65" w:rsidRDefault="00656D65">
      <w:pPr>
        <w:pStyle w:val="Akapitzlist1"/>
        <w:numPr>
          <w:ilvl w:val="3"/>
          <w:numId w:val="20"/>
        </w:numPr>
        <w:spacing w:after="240" w:line="276" w:lineRule="auto"/>
        <w:ind w:left="567" w:hanging="567"/>
        <w:jc w:val="both"/>
        <w:rPr>
          <w:rFonts w:ascii="Cambria" w:hAnsi="Cambria"/>
        </w:rPr>
      </w:pPr>
      <w:r w:rsidRPr="00BF2EEB">
        <w:rPr>
          <w:rFonts w:ascii="Cambria" w:hAnsi="Cambria"/>
        </w:rPr>
        <w:t>Wykonawca upoważnia Zamawiającego do tego, aby w przypadku jakiegokolwiek niewykonania lub nienależytego wykonania Przedmiotu Umowy w okresie jej realizacji, jak również w okresie gwarancji jakości lub rękojmi za wady, w sytuacji nieprzystąpienia Wykonawcy w wyznaczonym terminie do wykonania jego obowiązków – Zamawiający skorzystał z wykonawstwa zastępczego, tj. zlecił podmiotowi trzeciemu określone czynności na koszt i ryzyko Wykonawcy.</w:t>
      </w:r>
    </w:p>
    <w:p w14:paraId="711060F1" w14:textId="77777777" w:rsidR="00656D65" w:rsidRPr="00BF2EEB" w:rsidRDefault="00656D65">
      <w:pPr>
        <w:pStyle w:val="Akapitzlist1"/>
        <w:numPr>
          <w:ilvl w:val="3"/>
          <w:numId w:val="20"/>
        </w:numPr>
        <w:spacing w:after="240" w:line="276" w:lineRule="auto"/>
        <w:ind w:left="567" w:hanging="567"/>
        <w:jc w:val="both"/>
        <w:rPr>
          <w:rFonts w:ascii="Cambria" w:hAnsi="Cambria"/>
        </w:rPr>
      </w:pPr>
      <w:r w:rsidRPr="00BF2EEB">
        <w:rPr>
          <w:rFonts w:ascii="Cambria" w:hAnsi="Cambria"/>
        </w:rPr>
        <w:t>Wszelkie zmiany i uzupełnienia Umowy wymagają formy pisemnej pod rygorem nieważności.</w:t>
      </w:r>
    </w:p>
    <w:p w14:paraId="1C63E94D" w14:textId="77777777" w:rsidR="00656D65" w:rsidRPr="00BF2EEB" w:rsidRDefault="00656D65">
      <w:pPr>
        <w:pStyle w:val="Akapitzlist1"/>
        <w:numPr>
          <w:ilvl w:val="3"/>
          <w:numId w:val="20"/>
        </w:numPr>
        <w:spacing w:after="240" w:line="276" w:lineRule="auto"/>
        <w:ind w:left="567" w:hanging="567"/>
        <w:jc w:val="both"/>
        <w:rPr>
          <w:rFonts w:ascii="Cambria" w:hAnsi="Cambria"/>
        </w:rPr>
      </w:pPr>
      <w:r w:rsidRPr="00BF2EEB">
        <w:rPr>
          <w:rFonts w:ascii="Cambria" w:hAnsi="Cambria"/>
        </w:rPr>
        <w:t>W sprawach nieuregulowanych niniejszą Umową zastosowanie mają przepisy prawa polskiego, w tym w szczególności:</w:t>
      </w:r>
    </w:p>
    <w:p w14:paraId="3FF9EA3E" w14:textId="77777777" w:rsidR="00656D65" w:rsidRPr="00BF2EEB" w:rsidRDefault="00656D65">
      <w:pPr>
        <w:pStyle w:val="Akapitzlist1"/>
        <w:numPr>
          <w:ilvl w:val="0"/>
          <w:numId w:val="28"/>
        </w:numPr>
        <w:spacing w:after="240" w:line="276" w:lineRule="auto"/>
        <w:ind w:left="1134"/>
        <w:jc w:val="both"/>
        <w:rPr>
          <w:rFonts w:ascii="Cambria" w:hAnsi="Cambria"/>
        </w:rPr>
      </w:pPr>
      <w:r w:rsidRPr="00BF2EEB">
        <w:rPr>
          <w:rFonts w:ascii="Cambria" w:hAnsi="Cambria"/>
        </w:rPr>
        <w:t xml:space="preserve">ustawa </w:t>
      </w:r>
      <w:r w:rsidRPr="007F7601">
        <w:rPr>
          <w:rFonts w:ascii="Cambria" w:hAnsi="Cambria" w:cs="Arial"/>
        </w:rPr>
        <w:t>z dnia 11 września 2019 r. Prawo zamówień publicznych (</w:t>
      </w:r>
      <w:proofErr w:type="spellStart"/>
      <w:r w:rsidR="001A3D5B">
        <w:rPr>
          <w:rFonts w:ascii="Cambria" w:hAnsi="Cambria" w:cs="Arial"/>
        </w:rPr>
        <w:t>t.j</w:t>
      </w:r>
      <w:proofErr w:type="spellEnd"/>
      <w:r w:rsidR="001A3D5B">
        <w:rPr>
          <w:rFonts w:ascii="Cambria" w:hAnsi="Cambria" w:cs="Arial"/>
        </w:rPr>
        <w:t xml:space="preserve">. </w:t>
      </w:r>
      <w:r w:rsidRPr="007F7601">
        <w:rPr>
          <w:rFonts w:ascii="Cambria" w:hAnsi="Cambria"/>
        </w:rPr>
        <w:t>Dz. U. z 20</w:t>
      </w:r>
      <w:r w:rsidR="001A3D5B">
        <w:rPr>
          <w:rFonts w:ascii="Cambria" w:hAnsi="Cambria"/>
        </w:rPr>
        <w:t>21</w:t>
      </w:r>
      <w:r w:rsidRPr="007F7601">
        <w:rPr>
          <w:rFonts w:ascii="Cambria" w:hAnsi="Cambria"/>
        </w:rPr>
        <w:t xml:space="preserve"> r. poz. </w:t>
      </w:r>
      <w:r w:rsidR="001A3D5B">
        <w:rPr>
          <w:rFonts w:ascii="Cambria" w:hAnsi="Cambria"/>
        </w:rPr>
        <w:t xml:space="preserve">1129 </w:t>
      </w:r>
      <w:r w:rsidRPr="007F7601">
        <w:rPr>
          <w:rFonts w:ascii="Cambria" w:hAnsi="Cambria"/>
        </w:rPr>
        <w:t xml:space="preserve">z </w:t>
      </w:r>
      <w:proofErr w:type="spellStart"/>
      <w:r w:rsidRPr="007F7601">
        <w:rPr>
          <w:rFonts w:ascii="Cambria" w:hAnsi="Cambria"/>
        </w:rPr>
        <w:t>późn</w:t>
      </w:r>
      <w:proofErr w:type="spellEnd"/>
      <w:r w:rsidRPr="007F7601">
        <w:rPr>
          <w:rFonts w:ascii="Cambria" w:hAnsi="Cambria"/>
        </w:rPr>
        <w:t>. zm.)</w:t>
      </w:r>
      <w:r w:rsidRPr="00BF2EEB">
        <w:rPr>
          <w:rFonts w:ascii="Cambria" w:hAnsi="Cambria"/>
        </w:rPr>
        <w:t>;</w:t>
      </w:r>
    </w:p>
    <w:p w14:paraId="719C19FF" w14:textId="77777777" w:rsidR="00656D65" w:rsidRPr="00BF2EEB" w:rsidRDefault="00656D65">
      <w:pPr>
        <w:pStyle w:val="Akapitzlist1"/>
        <w:numPr>
          <w:ilvl w:val="0"/>
          <w:numId w:val="28"/>
        </w:numPr>
        <w:spacing w:after="240" w:line="276" w:lineRule="auto"/>
        <w:ind w:left="1134"/>
        <w:jc w:val="both"/>
        <w:rPr>
          <w:rFonts w:ascii="Cambria" w:hAnsi="Cambria"/>
        </w:rPr>
      </w:pPr>
      <w:r w:rsidRPr="00BF2EEB">
        <w:rPr>
          <w:rFonts w:ascii="Cambria" w:hAnsi="Cambria"/>
        </w:rPr>
        <w:t>przepisy ustawy z dnia 23 kwietnia 1964 roku - Kodeks Cywilny (</w:t>
      </w:r>
      <w:proofErr w:type="spellStart"/>
      <w:r w:rsidRPr="00BF2EEB">
        <w:rPr>
          <w:rFonts w:ascii="Cambria" w:hAnsi="Cambria"/>
        </w:rPr>
        <w:t>t.j</w:t>
      </w:r>
      <w:proofErr w:type="spellEnd"/>
      <w:r w:rsidRPr="00BF2EEB">
        <w:rPr>
          <w:rFonts w:ascii="Cambria" w:hAnsi="Cambria"/>
        </w:rPr>
        <w:t>. Dz. U. z 2020 r., poz. 1740</w:t>
      </w:r>
      <w:r w:rsidR="00EB08CB" w:rsidRPr="00BF2EEB">
        <w:rPr>
          <w:rFonts w:ascii="Cambria" w:hAnsi="Cambria"/>
        </w:rPr>
        <w:t xml:space="preserve"> </w:t>
      </w:r>
      <w:r w:rsidRPr="00BF2EEB">
        <w:rPr>
          <w:rFonts w:ascii="Cambria" w:hAnsi="Cambria"/>
        </w:rPr>
        <w:t>ze zm.);</w:t>
      </w:r>
    </w:p>
    <w:p w14:paraId="0C9E44CD" w14:textId="7D570259" w:rsidR="00656D65" w:rsidRPr="00BF2EEB" w:rsidRDefault="00656D65">
      <w:pPr>
        <w:pStyle w:val="Akapitzlist1"/>
        <w:numPr>
          <w:ilvl w:val="0"/>
          <w:numId w:val="28"/>
        </w:numPr>
        <w:spacing w:after="240" w:line="276" w:lineRule="auto"/>
        <w:ind w:left="1134"/>
        <w:jc w:val="both"/>
        <w:rPr>
          <w:rFonts w:ascii="Cambria" w:hAnsi="Cambria"/>
        </w:rPr>
      </w:pPr>
      <w:r w:rsidRPr="00BF2EEB">
        <w:rPr>
          <w:rFonts w:ascii="Cambria" w:hAnsi="Cambria"/>
        </w:rPr>
        <w:t>ustawa z dnia 7 lipca 1994 roku – Prawo Budowlane (</w:t>
      </w:r>
      <w:proofErr w:type="spellStart"/>
      <w:r w:rsidRPr="00BF2EEB">
        <w:rPr>
          <w:rFonts w:ascii="Cambria" w:hAnsi="Cambria"/>
        </w:rPr>
        <w:t>t.j</w:t>
      </w:r>
      <w:proofErr w:type="spellEnd"/>
      <w:r w:rsidRPr="00BF2EEB">
        <w:rPr>
          <w:rFonts w:ascii="Cambria" w:hAnsi="Cambria"/>
        </w:rPr>
        <w:t>. Dz. U. z 202</w:t>
      </w:r>
      <w:r w:rsidR="00A738FA">
        <w:rPr>
          <w:rFonts w:ascii="Cambria" w:hAnsi="Cambria"/>
        </w:rPr>
        <w:t>1</w:t>
      </w:r>
      <w:r w:rsidRPr="00BF2EEB">
        <w:rPr>
          <w:rFonts w:ascii="Cambria" w:hAnsi="Cambria"/>
        </w:rPr>
        <w:t xml:space="preserve"> r. poz. </w:t>
      </w:r>
      <w:r w:rsidR="00A738FA">
        <w:rPr>
          <w:rFonts w:ascii="Cambria" w:hAnsi="Cambria"/>
        </w:rPr>
        <w:t>2351</w:t>
      </w:r>
      <w:r w:rsidR="00A738FA" w:rsidRPr="00BF2EEB">
        <w:rPr>
          <w:rFonts w:ascii="Cambria" w:hAnsi="Cambria"/>
        </w:rPr>
        <w:t xml:space="preserve"> </w:t>
      </w:r>
      <w:r w:rsidRPr="00BF2EEB">
        <w:rPr>
          <w:rFonts w:ascii="Cambria" w:hAnsi="Cambria"/>
        </w:rPr>
        <w:t>ze zm.);</w:t>
      </w:r>
    </w:p>
    <w:p w14:paraId="2EC21503" w14:textId="461B8FC8" w:rsidR="00656D65" w:rsidRPr="00BF2EEB" w:rsidRDefault="00656D65">
      <w:pPr>
        <w:pStyle w:val="Akapitzlist1"/>
        <w:numPr>
          <w:ilvl w:val="0"/>
          <w:numId w:val="28"/>
        </w:numPr>
        <w:spacing w:after="240" w:line="276" w:lineRule="auto"/>
        <w:ind w:left="1134"/>
        <w:jc w:val="both"/>
        <w:rPr>
          <w:rFonts w:ascii="Cambria" w:hAnsi="Cambria"/>
        </w:rPr>
      </w:pPr>
      <w:r w:rsidRPr="00BF2EEB">
        <w:rPr>
          <w:rFonts w:ascii="Cambria" w:hAnsi="Cambria"/>
        </w:rPr>
        <w:t>ustawa z dnia 27 kwietnia 2001 r. Prawo ochrony środowiska  (</w:t>
      </w:r>
      <w:proofErr w:type="spellStart"/>
      <w:r w:rsidRPr="00BF2EEB">
        <w:rPr>
          <w:rFonts w:ascii="Cambria" w:hAnsi="Cambria"/>
        </w:rPr>
        <w:t>t.j</w:t>
      </w:r>
      <w:proofErr w:type="spellEnd"/>
      <w:r w:rsidRPr="00BF2EEB">
        <w:rPr>
          <w:rFonts w:ascii="Cambria" w:hAnsi="Cambria"/>
        </w:rPr>
        <w:t>. Dz.U. z 202</w:t>
      </w:r>
      <w:r w:rsidR="00A738FA">
        <w:rPr>
          <w:rFonts w:ascii="Cambria" w:hAnsi="Cambria"/>
        </w:rPr>
        <w:t>1</w:t>
      </w:r>
      <w:r w:rsidRPr="00BF2EEB">
        <w:rPr>
          <w:rFonts w:ascii="Cambria" w:hAnsi="Cambria"/>
        </w:rPr>
        <w:t xml:space="preserve"> r. poz. </w:t>
      </w:r>
      <w:r w:rsidR="00465483">
        <w:rPr>
          <w:rFonts w:ascii="Cambria" w:hAnsi="Cambria"/>
        </w:rPr>
        <w:t xml:space="preserve">1973 </w:t>
      </w:r>
      <w:r w:rsidRPr="00BF2EEB">
        <w:rPr>
          <w:rFonts w:ascii="Cambria" w:hAnsi="Cambria"/>
        </w:rPr>
        <w:t>ze zm.)</w:t>
      </w:r>
    </w:p>
    <w:p w14:paraId="66ACD1D4" w14:textId="77777777" w:rsidR="00656D65" w:rsidRPr="00BF2EEB" w:rsidRDefault="00656D65">
      <w:pPr>
        <w:pStyle w:val="Akapitzlist1"/>
        <w:spacing w:after="240" w:line="276" w:lineRule="auto"/>
        <w:ind w:left="567"/>
        <w:jc w:val="both"/>
        <w:rPr>
          <w:rFonts w:ascii="Cambria" w:hAnsi="Cambria"/>
        </w:rPr>
      </w:pPr>
      <w:r w:rsidRPr="00BF2EEB">
        <w:rPr>
          <w:rFonts w:ascii="Cambria" w:hAnsi="Cambria"/>
        </w:rPr>
        <w:t>oraz  rozporządzenia wykonawcze do ww.  ustaw.</w:t>
      </w:r>
    </w:p>
    <w:p w14:paraId="0EFAA5A2" w14:textId="77777777" w:rsidR="00656D65" w:rsidRPr="00BF2EEB" w:rsidRDefault="00656D65">
      <w:pPr>
        <w:pStyle w:val="Akapitzlist1"/>
        <w:numPr>
          <w:ilvl w:val="3"/>
          <w:numId w:val="20"/>
        </w:numPr>
        <w:spacing w:after="240" w:line="276" w:lineRule="auto"/>
        <w:ind w:left="567" w:hanging="567"/>
        <w:jc w:val="both"/>
        <w:rPr>
          <w:rFonts w:ascii="Cambria" w:hAnsi="Cambria"/>
        </w:rPr>
      </w:pPr>
      <w:r w:rsidRPr="00BF2EEB">
        <w:rPr>
          <w:rFonts w:ascii="Cambria" w:hAnsi="Cambria"/>
        </w:rPr>
        <w:t xml:space="preserve">Powstałe w trakcie realizacji umowy spory będą w pierwszej kolejności rozpatrywane na  drodze  polubownej, a w przypadku niemożności ich rozstrzygnięcia (w okresie 30 dni o </w:t>
      </w:r>
      <w:r w:rsidRPr="00BF2EEB">
        <w:rPr>
          <w:rFonts w:ascii="Cambria" w:hAnsi="Cambria"/>
        </w:rPr>
        <w:lastRenderedPageBreak/>
        <w:t>powstania sporu) - mogą zostać skierowane na drogę postępowania sądowego w sądzie właściwym dla siedziby Zamawiającego.</w:t>
      </w:r>
    </w:p>
    <w:p w14:paraId="40B0F5BE" w14:textId="77777777" w:rsidR="00656D65" w:rsidRPr="00D933F4" w:rsidRDefault="00656D65" w:rsidP="00D933F4">
      <w:pPr>
        <w:pStyle w:val="Akapitzlist1"/>
        <w:numPr>
          <w:ilvl w:val="3"/>
          <w:numId w:val="20"/>
        </w:numPr>
        <w:spacing w:after="240" w:line="276" w:lineRule="auto"/>
        <w:ind w:left="567" w:hanging="567"/>
        <w:jc w:val="both"/>
        <w:rPr>
          <w:rFonts w:ascii="Cambria" w:hAnsi="Cambria"/>
        </w:rPr>
      </w:pPr>
      <w:r w:rsidRPr="00BF2EEB">
        <w:rPr>
          <w:rFonts w:ascii="Cambria" w:hAnsi="Cambria"/>
        </w:rPr>
        <w:t xml:space="preserve">Umowę sporządzono w </w:t>
      </w:r>
      <w:r w:rsidR="00604D4B" w:rsidRPr="00BF2EEB">
        <w:rPr>
          <w:rFonts w:ascii="Cambria" w:hAnsi="Cambria"/>
        </w:rPr>
        <w:t xml:space="preserve">dwóch </w:t>
      </w:r>
      <w:r w:rsidRPr="00BF2EEB">
        <w:rPr>
          <w:rFonts w:ascii="Cambria" w:hAnsi="Cambria"/>
        </w:rPr>
        <w:t xml:space="preserve">jednobrzmiących egzemplarzach, </w:t>
      </w:r>
      <w:r w:rsidR="00604D4B" w:rsidRPr="00BF2EEB">
        <w:rPr>
          <w:rFonts w:ascii="Cambria" w:hAnsi="Cambria"/>
        </w:rPr>
        <w:t xml:space="preserve">jeden </w:t>
      </w:r>
      <w:r w:rsidRPr="00BF2EEB">
        <w:rPr>
          <w:rFonts w:ascii="Cambria" w:hAnsi="Cambria"/>
        </w:rPr>
        <w:t xml:space="preserve">otrzymuje Zamawiający i </w:t>
      </w:r>
      <w:r w:rsidR="00604D4B" w:rsidRPr="00BF2EEB">
        <w:rPr>
          <w:rFonts w:ascii="Cambria" w:hAnsi="Cambria"/>
        </w:rPr>
        <w:t xml:space="preserve"> </w:t>
      </w:r>
      <w:r w:rsidRPr="00BF2EEB">
        <w:rPr>
          <w:rFonts w:ascii="Cambria" w:hAnsi="Cambria"/>
        </w:rPr>
        <w:t>jeden egzemplarz otrzymuje Wykonawca.</w:t>
      </w:r>
    </w:p>
    <w:p w14:paraId="5FD05536" w14:textId="77777777" w:rsidR="00656D65" w:rsidRDefault="00656D65">
      <w:pPr>
        <w:spacing w:after="240" w:line="276" w:lineRule="auto"/>
        <w:jc w:val="both"/>
        <w:rPr>
          <w:rFonts w:ascii="Cambria" w:hAnsi="Cambria"/>
        </w:rPr>
      </w:pPr>
    </w:p>
    <w:p w14:paraId="5661D4A1" w14:textId="77777777" w:rsidR="00D933F4" w:rsidRPr="00BF2EEB" w:rsidRDefault="00D933F4">
      <w:pPr>
        <w:spacing w:after="240" w:line="276" w:lineRule="auto"/>
        <w:jc w:val="both"/>
        <w:rPr>
          <w:rFonts w:ascii="Cambria" w:hAnsi="Cambria"/>
        </w:rPr>
      </w:pPr>
    </w:p>
    <w:p w14:paraId="0227006E" w14:textId="77777777" w:rsidR="00656D65" w:rsidRPr="00BF2EEB" w:rsidRDefault="00656D65">
      <w:pPr>
        <w:spacing w:after="0" w:line="276" w:lineRule="auto"/>
        <w:jc w:val="both"/>
        <w:rPr>
          <w:rFonts w:ascii="Cambria" w:hAnsi="Cambria"/>
        </w:rPr>
      </w:pPr>
      <w:r w:rsidRPr="00BF2EEB">
        <w:rPr>
          <w:rFonts w:ascii="Cambria" w:hAnsi="Cambria"/>
        </w:rPr>
        <w:t>_____________________________________</w:t>
      </w:r>
      <w:r w:rsidRPr="00BF2EEB">
        <w:rPr>
          <w:rFonts w:ascii="Cambria" w:hAnsi="Cambria"/>
        </w:rPr>
        <w:tab/>
      </w:r>
      <w:r w:rsidRPr="00BF2EEB">
        <w:rPr>
          <w:rFonts w:ascii="Cambria" w:hAnsi="Cambria"/>
        </w:rPr>
        <w:tab/>
      </w:r>
      <w:r w:rsidRPr="00BF2EEB">
        <w:rPr>
          <w:rFonts w:ascii="Cambria" w:hAnsi="Cambria"/>
        </w:rPr>
        <w:tab/>
      </w:r>
      <w:r w:rsidRPr="00BF2EEB">
        <w:rPr>
          <w:rFonts w:ascii="Cambria" w:hAnsi="Cambria"/>
        </w:rPr>
        <w:tab/>
        <w:t>_____________________________________</w:t>
      </w:r>
    </w:p>
    <w:p w14:paraId="2D482A91" w14:textId="77777777" w:rsidR="00656D65" w:rsidRPr="00BF2EEB" w:rsidRDefault="0053510A">
      <w:pPr>
        <w:spacing w:after="0" w:line="276" w:lineRule="auto"/>
        <w:jc w:val="both"/>
        <w:rPr>
          <w:rFonts w:ascii="Cambria" w:hAnsi="Cambria"/>
        </w:rPr>
      </w:pPr>
      <w:r w:rsidRPr="00BF2EEB">
        <w:rPr>
          <w:rFonts w:ascii="Cambria" w:hAnsi="Cambria"/>
        </w:rPr>
        <w:t xml:space="preserve">          </w:t>
      </w:r>
      <w:r w:rsidR="00656D65" w:rsidRPr="00BF2EEB">
        <w:rPr>
          <w:rFonts w:ascii="Cambria" w:hAnsi="Cambria"/>
        </w:rPr>
        <w:t>Zamawiający</w:t>
      </w:r>
      <w:r w:rsidR="00656D65" w:rsidRPr="00BF2EEB">
        <w:rPr>
          <w:rFonts w:ascii="Cambria" w:hAnsi="Cambria"/>
        </w:rPr>
        <w:tab/>
      </w:r>
      <w:r w:rsidR="00656D65" w:rsidRPr="00BF2EEB">
        <w:rPr>
          <w:rFonts w:ascii="Cambria" w:hAnsi="Cambria"/>
        </w:rPr>
        <w:tab/>
      </w:r>
      <w:r w:rsidR="00656D65" w:rsidRPr="00BF2EEB">
        <w:rPr>
          <w:rFonts w:ascii="Cambria" w:hAnsi="Cambria"/>
        </w:rPr>
        <w:tab/>
      </w:r>
      <w:r w:rsidR="00656D65" w:rsidRPr="00BF2EEB">
        <w:rPr>
          <w:rFonts w:ascii="Cambria" w:hAnsi="Cambria"/>
        </w:rPr>
        <w:tab/>
      </w:r>
      <w:r w:rsidR="00656D65" w:rsidRPr="00BF2EEB">
        <w:rPr>
          <w:rFonts w:ascii="Cambria" w:hAnsi="Cambria"/>
        </w:rPr>
        <w:tab/>
      </w:r>
      <w:r w:rsidR="00656D65" w:rsidRPr="00BF2EEB">
        <w:rPr>
          <w:rFonts w:ascii="Cambria" w:hAnsi="Cambria"/>
        </w:rPr>
        <w:tab/>
      </w:r>
      <w:r w:rsidR="00656D65" w:rsidRPr="00BF2EEB">
        <w:rPr>
          <w:rFonts w:ascii="Cambria" w:hAnsi="Cambria"/>
        </w:rPr>
        <w:tab/>
      </w:r>
      <w:r w:rsidRPr="00BF2EEB">
        <w:rPr>
          <w:rFonts w:ascii="Cambria" w:hAnsi="Cambria"/>
        </w:rPr>
        <w:t xml:space="preserve">       </w:t>
      </w:r>
      <w:r w:rsidR="00656D65" w:rsidRPr="00BF2EEB">
        <w:rPr>
          <w:rFonts w:ascii="Cambria" w:hAnsi="Cambria"/>
        </w:rPr>
        <w:t>Wykonawca</w:t>
      </w:r>
    </w:p>
    <w:p w14:paraId="4495D5C5" w14:textId="77777777" w:rsidR="00656D65" w:rsidRDefault="00656D65">
      <w:pPr>
        <w:tabs>
          <w:tab w:val="left" w:pos="567"/>
        </w:tabs>
        <w:spacing w:after="60" w:line="276" w:lineRule="auto"/>
        <w:jc w:val="center"/>
        <w:rPr>
          <w:rFonts w:ascii="Cambria" w:hAnsi="Cambria"/>
        </w:rPr>
      </w:pPr>
    </w:p>
    <w:p w14:paraId="4336AFEC" w14:textId="77777777" w:rsidR="00D933F4" w:rsidRPr="00BF2EEB" w:rsidRDefault="00D933F4">
      <w:pPr>
        <w:tabs>
          <w:tab w:val="left" w:pos="567"/>
        </w:tabs>
        <w:spacing w:after="60" w:line="276" w:lineRule="auto"/>
        <w:jc w:val="center"/>
        <w:rPr>
          <w:rFonts w:ascii="Cambria" w:hAnsi="Cambria"/>
        </w:rPr>
      </w:pPr>
    </w:p>
    <w:p w14:paraId="2407C3E8" w14:textId="77777777" w:rsidR="00656D65" w:rsidRDefault="00656D65" w:rsidP="0016165C">
      <w:pPr>
        <w:tabs>
          <w:tab w:val="left" w:pos="567"/>
        </w:tabs>
        <w:spacing w:after="60" w:line="276" w:lineRule="auto"/>
        <w:rPr>
          <w:rFonts w:ascii="Cambria" w:hAnsi="Cambria"/>
        </w:rPr>
      </w:pPr>
      <w:r w:rsidRPr="00BF2EEB">
        <w:rPr>
          <w:rFonts w:ascii="Cambria" w:hAnsi="Cambria"/>
        </w:rPr>
        <w:t>Załączniki:</w:t>
      </w:r>
    </w:p>
    <w:p w14:paraId="58F36695" w14:textId="77777777" w:rsidR="006337CB" w:rsidRDefault="006337CB" w:rsidP="006337CB">
      <w:pPr>
        <w:tabs>
          <w:tab w:val="left" w:pos="567"/>
        </w:tabs>
        <w:spacing w:after="60" w:line="276" w:lineRule="auto"/>
        <w:rPr>
          <w:rFonts w:ascii="Cambria" w:hAnsi="Cambria"/>
        </w:rPr>
      </w:pPr>
      <w:r>
        <w:rPr>
          <w:rFonts w:ascii="Cambria" w:hAnsi="Cambria"/>
        </w:rPr>
        <w:t>1. Oferta Wykonawcy.</w:t>
      </w:r>
    </w:p>
    <w:p w14:paraId="0CB35107" w14:textId="77777777" w:rsidR="006337CB" w:rsidRDefault="006337CB" w:rsidP="006337CB">
      <w:pPr>
        <w:tabs>
          <w:tab w:val="left" w:pos="567"/>
        </w:tabs>
        <w:spacing w:after="60" w:line="276" w:lineRule="auto"/>
        <w:rPr>
          <w:rFonts w:ascii="Cambria" w:hAnsi="Cambria"/>
        </w:rPr>
      </w:pPr>
      <w:r>
        <w:rPr>
          <w:rFonts w:ascii="Cambria" w:hAnsi="Cambria"/>
        </w:rPr>
        <w:t>2. Kosztorys ofertowy.</w:t>
      </w:r>
    </w:p>
    <w:p w14:paraId="5638266D" w14:textId="77777777" w:rsidR="006337CB" w:rsidRPr="00BF2EEB" w:rsidRDefault="006337CB" w:rsidP="006337CB">
      <w:pPr>
        <w:tabs>
          <w:tab w:val="left" w:pos="567"/>
        </w:tabs>
        <w:spacing w:after="60" w:line="276" w:lineRule="auto"/>
        <w:rPr>
          <w:rFonts w:ascii="Cambria" w:hAnsi="Cambria"/>
        </w:rPr>
      </w:pPr>
      <w:r>
        <w:rPr>
          <w:rFonts w:ascii="Cambria" w:hAnsi="Cambria"/>
        </w:rPr>
        <w:t>3. SWZ.</w:t>
      </w:r>
    </w:p>
    <w:sectPr w:rsidR="006337CB" w:rsidRPr="00BF2EEB">
      <w:footerReference w:type="default" r:id="rId9"/>
      <w:footerReference w:type="first" r:id="rId10"/>
      <w:pgSz w:w="11906" w:h="16838"/>
      <w:pgMar w:top="1417" w:right="1417" w:bottom="1417" w:left="1417" w:header="708" w:footer="708" w:gutter="0"/>
      <w:cols w:space="708"/>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F5A537" w14:textId="77777777" w:rsidR="000E5DB7" w:rsidRDefault="000E5DB7">
      <w:pPr>
        <w:spacing w:after="0" w:line="240" w:lineRule="auto"/>
      </w:pPr>
      <w:r>
        <w:separator/>
      </w:r>
    </w:p>
  </w:endnote>
  <w:endnote w:type="continuationSeparator" w:id="0">
    <w:p w14:paraId="6098CA54" w14:textId="77777777" w:rsidR="000E5DB7" w:rsidRDefault="000E5D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font213">
    <w:altName w:val="Calibri"/>
    <w:charset w:val="EE"/>
    <w:family w:val="auto"/>
    <w:pitch w:val="variable"/>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ylfaen">
    <w:panose1 w:val="010A0502050306030303"/>
    <w:charset w:val="EE"/>
    <w:family w:val="roman"/>
    <w:pitch w:val="variable"/>
    <w:sig w:usb0="04000687" w:usb1="00000000" w:usb2="00000000" w:usb3="00000000" w:csb0="0000009F" w:csb1="00000000"/>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Lucida Sans Unicode"/>
    <w:panose1 w:val="020B0602030504020204"/>
    <w:charset w:val="00"/>
    <w:family w:val="swiss"/>
    <w:pitch w:val="variable"/>
    <w:sig w:usb0="00000003" w:usb1="00000000" w:usb2="00000000" w:usb3="00000000" w:csb0="00000001" w:csb1="00000000"/>
  </w:font>
  <w:font w:name="Helvetica Neue">
    <w:altName w:val="Arial"/>
    <w:charset w:val="EE"/>
    <w:family w:val="roman"/>
    <w:pitch w:val="variable"/>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B0512C" w14:textId="77777777" w:rsidR="00671E0D" w:rsidRDefault="00671E0D">
    <w:pPr>
      <w:pStyle w:val="Stopka"/>
      <w:jc w:val="right"/>
    </w:pPr>
    <w:r>
      <w:fldChar w:fldCharType="begin"/>
    </w:r>
    <w:r>
      <w:instrText xml:space="preserve"> PAGE </w:instrText>
    </w:r>
    <w:r>
      <w:fldChar w:fldCharType="separate"/>
    </w:r>
    <w:r w:rsidR="00A4306C">
      <w:rPr>
        <w:noProof/>
      </w:rPr>
      <w:t>24</w:t>
    </w:r>
    <w:r>
      <w:fldChar w:fldCharType="end"/>
    </w:r>
  </w:p>
  <w:p w14:paraId="2326E917" w14:textId="77777777" w:rsidR="00671E0D" w:rsidRDefault="00671E0D">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F6F291" w14:textId="77777777" w:rsidR="00671E0D" w:rsidRDefault="00671E0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5AC714" w14:textId="77777777" w:rsidR="000E5DB7" w:rsidRDefault="000E5DB7">
      <w:pPr>
        <w:spacing w:after="0" w:line="240" w:lineRule="auto"/>
      </w:pPr>
      <w:r>
        <w:separator/>
      </w:r>
    </w:p>
  </w:footnote>
  <w:footnote w:type="continuationSeparator" w:id="0">
    <w:p w14:paraId="74F90506" w14:textId="77777777" w:rsidR="000E5DB7" w:rsidRDefault="000E5DB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3B82358"/>
    <w:name w:val="WWNum1"/>
    <w:lvl w:ilvl="0">
      <w:start w:val="1"/>
      <w:numFmt w:val="decimal"/>
      <w:lvlText w:val="%1."/>
      <w:lvlJc w:val="left"/>
      <w:pPr>
        <w:tabs>
          <w:tab w:val="num" w:pos="0"/>
        </w:tabs>
        <w:ind w:left="1068" w:hanging="708"/>
      </w:pPr>
      <w:rPr>
        <w:rFonts w:ascii="Cambria" w:hAnsi="Cambria" w:hint="default"/>
      </w:rPr>
    </w:lvl>
    <w:lvl w:ilvl="1">
      <w:start w:val="1"/>
      <w:numFmt w:val="decimal"/>
      <w:lvlText w:val="%2)"/>
      <w:lvlJc w:val="left"/>
      <w:pPr>
        <w:tabs>
          <w:tab w:val="num" w:pos="0"/>
        </w:tabs>
        <w:ind w:left="1788" w:hanging="708"/>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2"/>
    <w:multiLevelType w:val="multilevel"/>
    <w:tmpl w:val="9FEE0E5C"/>
    <w:name w:val="WWNum2"/>
    <w:lvl w:ilvl="0">
      <w:start w:val="1"/>
      <w:numFmt w:val="decimal"/>
      <w:lvlText w:val="%1."/>
      <w:lvlJc w:val="left"/>
      <w:pPr>
        <w:tabs>
          <w:tab w:val="num" w:pos="0"/>
        </w:tabs>
        <w:ind w:left="1419" w:hanging="852"/>
      </w:pPr>
      <w:rPr>
        <w:rFonts w:ascii="Cambria" w:hAnsi="Cambria" w:hint="default"/>
      </w:r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2" w15:restartNumberingAfterBreak="0">
    <w:nsid w:val="00000003"/>
    <w:multiLevelType w:val="multilevel"/>
    <w:tmpl w:val="FCF2776A"/>
    <w:name w:val="WWNum3"/>
    <w:lvl w:ilvl="0">
      <w:start w:val="1"/>
      <w:numFmt w:val="decimal"/>
      <w:lvlText w:val="%1."/>
      <w:lvlJc w:val="left"/>
      <w:pPr>
        <w:tabs>
          <w:tab w:val="num" w:pos="0"/>
        </w:tabs>
        <w:ind w:left="1068" w:hanging="708"/>
      </w:pPr>
      <w:rPr>
        <w:rFonts w:ascii="Cambria" w:hAnsi="Cambria"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7938CB84"/>
    <w:name w:val="WWNum4"/>
    <w:lvl w:ilvl="0">
      <w:start w:val="1"/>
      <w:numFmt w:val="decimal"/>
      <w:lvlText w:val="%1."/>
      <w:lvlJc w:val="left"/>
      <w:pPr>
        <w:tabs>
          <w:tab w:val="num" w:pos="0"/>
        </w:tabs>
        <w:ind w:left="720" w:hanging="360"/>
      </w:pPr>
      <w:rPr>
        <w:rFonts w:ascii="Cambria" w:hAnsi="Cambria" w:hint="default"/>
        <w:sz w:val="20"/>
      </w:rPr>
    </w:lvl>
    <w:lvl w:ilvl="1">
      <w:start w:val="1"/>
      <w:numFmt w:val="decimal"/>
      <w:lvlText w:val="%2)"/>
      <w:lvlJc w:val="left"/>
      <w:pPr>
        <w:tabs>
          <w:tab w:val="num" w:pos="0"/>
        </w:tabs>
        <w:ind w:left="1788" w:hanging="708"/>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decimal"/>
      <w:lvlText w:val="%1."/>
      <w:lvlJc w:val="left"/>
      <w:pPr>
        <w:tabs>
          <w:tab w:val="num" w:pos="0"/>
        </w:tabs>
        <w:ind w:left="360" w:hanging="360"/>
      </w:pPr>
    </w:lvl>
    <w:lvl w:ilvl="1">
      <w:start w:val="1"/>
      <w:numFmt w:val="decimal"/>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rPr>
        <w:rFonts w:ascii="Cambria" w:hAnsi="Cambria"/>
        <w:b w:val="0"/>
        <w:bCs w:val="0"/>
        <w:sz w:val="21"/>
      </w:r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1B24258"/>
    <w:lvl w:ilvl="0">
      <w:start w:val="1"/>
      <w:numFmt w:val="decimal"/>
      <w:lvlText w:val="%1)"/>
      <w:lvlJc w:val="left"/>
      <w:pPr>
        <w:tabs>
          <w:tab w:val="num" w:pos="0"/>
        </w:tabs>
        <w:ind w:left="720" w:hanging="360"/>
      </w:pPr>
      <w:rPr>
        <w:rFonts w:ascii="Cambria" w:hAnsi="Cambria"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720" w:hanging="360"/>
      </w:pPr>
    </w:lvl>
    <w:lvl w:ilvl="1">
      <w:start w:val="1"/>
      <w:numFmt w:val="decimal"/>
      <w:lvlText w:val="%2)"/>
      <w:lvlJc w:val="left"/>
      <w:pPr>
        <w:tabs>
          <w:tab w:val="num" w:pos="0"/>
        </w:tabs>
        <w:ind w:left="1788" w:hanging="708"/>
      </w:pPr>
    </w:lvl>
    <w:lvl w:ilvl="2">
      <w:start w:val="1"/>
      <w:numFmt w:val="lowerLetter"/>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08"/>
    <w:multiLevelType w:val="multilevel"/>
    <w:tmpl w:val="00000008"/>
    <w:name w:val="WWNum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000009"/>
    <w:multiLevelType w:val="multilevel"/>
    <w:tmpl w:val="00000009"/>
    <w:name w:val="WWNum9"/>
    <w:lvl w:ilvl="0">
      <w:start w:val="1"/>
      <w:numFmt w:val="decimal"/>
      <w:lvlText w:val="%1)"/>
      <w:lvlJc w:val="left"/>
      <w:pPr>
        <w:tabs>
          <w:tab w:val="num" w:pos="0"/>
        </w:tabs>
        <w:ind w:left="1287" w:hanging="360"/>
      </w:pPr>
    </w:lvl>
    <w:lvl w:ilvl="1">
      <w:start w:val="1"/>
      <w:numFmt w:val="decimal"/>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9" w15:restartNumberingAfterBreak="0">
    <w:nsid w:val="0000000A"/>
    <w:multiLevelType w:val="multilevel"/>
    <w:tmpl w:val="7AEAF0FA"/>
    <w:name w:val="WWNum10"/>
    <w:lvl w:ilvl="0">
      <w:start w:val="1"/>
      <w:numFmt w:val="decimal"/>
      <w:lvlText w:val="%1."/>
      <w:lvlJc w:val="left"/>
      <w:pPr>
        <w:tabs>
          <w:tab w:val="num" w:pos="340"/>
        </w:tabs>
        <w:ind w:left="340" w:hanging="340"/>
      </w:pPr>
      <w:rPr>
        <w:rFonts w:ascii="Cambria" w:hAnsi="Cambria"/>
        <w:b w:val="0"/>
        <w:sz w:val="21"/>
      </w:rPr>
    </w:lvl>
    <w:lvl w:ilvl="1">
      <w:start w:val="1"/>
      <w:numFmt w:val="decimal"/>
      <w:lvlText w:val="%2."/>
      <w:lvlJc w:val="left"/>
      <w:pPr>
        <w:tabs>
          <w:tab w:val="num" w:pos="1440"/>
        </w:tabs>
        <w:ind w:left="1440" w:hanging="360"/>
      </w:pPr>
      <w:rPr>
        <w:rFonts w:ascii="Cambria" w:hAnsi="Cambria"/>
        <w:b w:val="0"/>
        <w:sz w:val="21"/>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Cambria" w:hAnsi="Cambria"/>
        <w:b w:val="0"/>
        <w:sz w:val="21"/>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rPr>
        <w:rFonts w:ascii="Cambria" w:hAnsi="Cambria" w:hint="default"/>
      </w:r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0" w15:restartNumberingAfterBreak="0">
    <w:nsid w:val="0000000B"/>
    <w:multiLevelType w:val="multilevel"/>
    <w:tmpl w:val="210AFCD6"/>
    <w:name w:val="WWNum11"/>
    <w:lvl w:ilvl="0">
      <w:start w:val="1"/>
      <w:numFmt w:val="decimal"/>
      <w:lvlText w:val="%1."/>
      <w:lvlJc w:val="left"/>
      <w:pPr>
        <w:tabs>
          <w:tab w:val="num" w:pos="0"/>
        </w:tabs>
        <w:ind w:left="360" w:hanging="360"/>
      </w:pPr>
      <w:rPr>
        <w:rFonts w:ascii="Cambria" w:hAnsi="Cambria" w:hint="default"/>
      </w:rPr>
    </w:lvl>
    <w:lvl w:ilvl="1">
      <w:start w:val="1"/>
      <w:numFmt w:val="lowerLetter"/>
      <w:lvlText w:val="%2."/>
      <w:lvlJc w:val="left"/>
      <w:pPr>
        <w:tabs>
          <w:tab w:val="num" w:pos="0"/>
        </w:tabs>
        <w:ind w:left="1440" w:hanging="360"/>
      </w:pPr>
      <w:rPr>
        <w:rFonts w:ascii="Cambria" w:hAnsi="Cambria"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4FF82EEC"/>
    <w:name w:val="WWNum12"/>
    <w:lvl w:ilvl="0">
      <w:start w:val="1"/>
      <w:numFmt w:val="decimal"/>
      <w:lvlText w:val="%1."/>
      <w:lvlJc w:val="left"/>
      <w:pPr>
        <w:tabs>
          <w:tab w:val="num" w:pos="340"/>
        </w:tabs>
        <w:ind w:left="340" w:hanging="340"/>
      </w:pPr>
    </w:lvl>
    <w:lvl w:ilvl="1">
      <w:start w:val="1"/>
      <w:numFmt w:val="lowerLetter"/>
      <w:lvlText w:val="%2)"/>
      <w:lvlJc w:val="left"/>
      <w:pPr>
        <w:tabs>
          <w:tab w:val="num" w:pos="1440"/>
        </w:tabs>
        <w:ind w:left="1440" w:hanging="360"/>
      </w:pPr>
      <w:rPr>
        <w:rFonts w:ascii="Cambria" w:hAnsi="Cambria" w:hint="defaul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15:restartNumberingAfterBreak="0">
    <w:nsid w:val="0000000D"/>
    <w:multiLevelType w:val="multilevel"/>
    <w:tmpl w:val="5A2A7702"/>
    <w:name w:val="WWNum13"/>
    <w:lvl w:ilvl="0">
      <w:start w:val="1"/>
      <w:numFmt w:val="lowerLetter"/>
      <w:lvlText w:val="%1)"/>
      <w:lvlJc w:val="left"/>
      <w:pPr>
        <w:tabs>
          <w:tab w:val="num" w:pos="0"/>
        </w:tabs>
        <w:ind w:left="1287" w:hanging="360"/>
      </w:pPr>
      <w:rPr>
        <w:rFonts w:ascii="Cambria" w:hAnsi="Cambria" w:hint="default"/>
      </w:r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3" w15:restartNumberingAfterBreak="0">
    <w:nsid w:val="0000000E"/>
    <w:multiLevelType w:val="multilevel"/>
    <w:tmpl w:val="0000000E"/>
    <w:name w:val="WWNum1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0000000F"/>
    <w:multiLevelType w:val="multilevel"/>
    <w:tmpl w:val="B5DE852A"/>
    <w:name w:val="WWNum15"/>
    <w:lvl w:ilvl="0">
      <w:start w:val="1"/>
      <w:numFmt w:val="decimal"/>
      <w:lvlText w:val="%1."/>
      <w:lvlJc w:val="left"/>
      <w:pPr>
        <w:tabs>
          <w:tab w:val="num" w:pos="0"/>
        </w:tabs>
        <w:ind w:left="720" w:hanging="360"/>
      </w:pPr>
      <w:rPr>
        <w:rFonts w:ascii="Cambria" w:hAnsi="Cambria"/>
        <w:b/>
        <w:bCs w:val="0"/>
        <w:sz w:val="21"/>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00000010"/>
    <w:multiLevelType w:val="multilevel"/>
    <w:tmpl w:val="A26C7826"/>
    <w:name w:val="WWNum16"/>
    <w:lvl w:ilvl="0">
      <w:start w:val="1"/>
      <w:numFmt w:val="decimal"/>
      <w:lvlText w:val="%1."/>
      <w:lvlJc w:val="left"/>
      <w:pPr>
        <w:tabs>
          <w:tab w:val="num" w:pos="0"/>
        </w:tabs>
        <w:ind w:left="720" w:hanging="360"/>
      </w:pPr>
      <w:rPr>
        <w:rFonts w:ascii="Cambria" w:hAnsi="Cambria" w:hint="default"/>
      </w:rPr>
    </w:lvl>
    <w:lvl w:ilvl="1">
      <w:start w:val="1"/>
      <w:numFmt w:val="decimal"/>
      <w:lvlText w:val="%2)"/>
      <w:lvlJc w:val="left"/>
      <w:pPr>
        <w:tabs>
          <w:tab w:val="num" w:pos="0"/>
        </w:tabs>
        <w:ind w:left="1440" w:hanging="360"/>
      </w:pPr>
      <w:rPr>
        <w:rFonts w:ascii="Cambria" w:hAnsi="Cambria"/>
        <w:b/>
        <w:bCs w:val="0"/>
        <w:sz w:val="21"/>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00000011"/>
    <w:multiLevelType w:val="multilevel"/>
    <w:tmpl w:val="00000011"/>
    <w:name w:val="WWNum17"/>
    <w:lvl w:ilvl="0">
      <w:start w:val="1"/>
      <w:numFmt w:val="decimal"/>
      <w:lvlText w:val="%1)"/>
      <w:lvlJc w:val="left"/>
      <w:pPr>
        <w:tabs>
          <w:tab w:val="num" w:pos="0"/>
        </w:tabs>
        <w:ind w:left="786" w:hanging="360"/>
      </w:pPr>
      <w:rPr>
        <w:rFonts w:ascii="Cambria" w:hAnsi="Cambria"/>
        <w:b/>
        <w:sz w:val="21"/>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7" w15:restartNumberingAfterBreak="0">
    <w:nsid w:val="00000012"/>
    <w:multiLevelType w:val="multilevel"/>
    <w:tmpl w:val="65AE22C8"/>
    <w:name w:val="WWNum18"/>
    <w:lvl w:ilvl="0">
      <w:start w:val="1"/>
      <w:numFmt w:val="decimal"/>
      <w:lvlText w:val="%1)"/>
      <w:lvlJc w:val="left"/>
      <w:pPr>
        <w:tabs>
          <w:tab w:val="num" w:pos="0"/>
        </w:tabs>
        <w:ind w:left="1440" w:hanging="360"/>
      </w:pPr>
      <w:rPr>
        <w:rFonts w:ascii="Cambria" w:hAnsi="Cambria" w:hint="default"/>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8" w15:restartNumberingAfterBreak="0">
    <w:nsid w:val="00000013"/>
    <w:multiLevelType w:val="multilevel"/>
    <w:tmpl w:val="00000013"/>
    <w:name w:val="WWNum19"/>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0000014"/>
    <w:multiLevelType w:val="multilevel"/>
    <w:tmpl w:val="00000014"/>
    <w:name w:val="WWNum20"/>
    <w:lvl w:ilvl="0">
      <w:start w:val="1"/>
      <w:numFmt w:val="decimal"/>
      <w:lvlText w:val="%1."/>
      <w:lvlJc w:val="left"/>
      <w:pPr>
        <w:tabs>
          <w:tab w:val="num" w:pos="0"/>
        </w:tabs>
        <w:ind w:left="3760" w:hanging="360"/>
      </w:pPr>
      <w:rPr>
        <w:rFonts w:ascii="Cambria" w:hAnsi="Cambria"/>
        <w:b w:val="0"/>
        <w:bCs w:val="0"/>
        <w:sz w:val="21"/>
      </w:rPr>
    </w:lvl>
    <w:lvl w:ilvl="1">
      <w:start w:val="1"/>
      <w:numFmt w:val="decimal"/>
      <w:lvlText w:val="%2)"/>
      <w:lvlJc w:val="left"/>
      <w:pPr>
        <w:tabs>
          <w:tab w:val="num" w:pos="0"/>
        </w:tabs>
        <w:ind w:left="4480" w:hanging="360"/>
      </w:pPr>
    </w:lvl>
    <w:lvl w:ilvl="2">
      <w:start w:val="1"/>
      <w:numFmt w:val="lowerRoman"/>
      <w:lvlText w:val="%3."/>
      <w:lvlJc w:val="right"/>
      <w:pPr>
        <w:tabs>
          <w:tab w:val="num" w:pos="0"/>
        </w:tabs>
        <w:ind w:left="5200" w:hanging="180"/>
      </w:pPr>
    </w:lvl>
    <w:lvl w:ilvl="3">
      <w:start w:val="1"/>
      <w:numFmt w:val="decimal"/>
      <w:lvlText w:val="%4."/>
      <w:lvlJc w:val="left"/>
      <w:pPr>
        <w:tabs>
          <w:tab w:val="num" w:pos="0"/>
        </w:tabs>
        <w:ind w:left="5920" w:hanging="360"/>
      </w:pPr>
      <w:rPr>
        <w:rFonts w:ascii="Cambria" w:hAnsi="Cambria"/>
        <w:b w:val="0"/>
        <w:sz w:val="21"/>
      </w:rPr>
    </w:lvl>
    <w:lvl w:ilvl="4">
      <w:start w:val="1"/>
      <w:numFmt w:val="lowerLetter"/>
      <w:lvlText w:val="%5."/>
      <w:lvlJc w:val="left"/>
      <w:pPr>
        <w:tabs>
          <w:tab w:val="num" w:pos="0"/>
        </w:tabs>
        <w:ind w:left="6640" w:hanging="360"/>
      </w:pPr>
    </w:lvl>
    <w:lvl w:ilvl="5">
      <w:start w:val="1"/>
      <w:numFmt w:val="lowerRoman"/>
      <w:lvlText w:val="%6."/>
      <w:lvlJc w:val="right"/>
      <w:pPr>
        <w:tabs>
          <w:tab w:val="num" w:pos="0"/>
        </w:tabs>
        <w:ind w:left="7360" w:hanging="180"/>
      </w:pPr>
    </w:lvl>
    <w:lvl w:ilvl="6">
      <w:start w:val="1"/>
      <w:numFmt w:val="decimal"/>
      <w:lvlText w:val="%7."/>
      <w:lvlJc w:val="left"/>
      <w:pPr>
        <w:tabs>
          <w:tab w:val="num" w:pos="0"/>
        </w:tabs>
        <w:ind w:left="8080" w:hanging="360"/>
      </w:pPr>
    </w:lvl>
    <w:lvl w:ilvl="7">
      <w:start w:val="1"/>
      <w:numFmt w:val="lowerLetter"/>
      <w:lvlText w:val="%8."/>
      <w:lvlJc w:val="left"/>
      <w:pPr>
        <w:tabs>
          <w:tab w:val="num" w:pos="0"/>
        </w:tabs>
        <w:ind w:left="8800" w:hanging="360"/>
      </w:pPr>
    </w:lvl>
    <w:lvl w:ilvl="8">
      <w:start w:val="1"/>
      <w:numFmt w:val="lowerRoman"/>
      <w:lvlText w:val="%9."/>
      <w:lvlJc w:val="right"/>
      <w:pPr>
        <w:tabs>
          <w:tab w:val="num" w:pos="0"/>
        </w:tabs>
        <w:ind w:left="9520" w:hanging="180"/>
      </w:pPr>
    </w:lvl>
  </w:abstractNum>
  <w:abstractNum w:abstractNumId="20" w15:restartNumberingAfterBreak="0">
    <w:nsid w:val="00000015"/>
    <w:multiLevelType w:val="multilevel"/>
    <w:tmpl w:val="F7AE4FE4"/>
    <w:name w:val="WWNum21"/>
    <w:lvl w:ilvl="0">
      <w:start w:val="1"/>
      <w:numFmt w:val="decimal"/>
      <w:lvlText w:val="%1)"/>
      <w:lvlJc w:val="left"/>
      <w:pPr>
        <w:tabs>
          <w:tab w:val="num" w:pos="0"/>
        </w:tabs>
        <w:ind w:left="1146" w:hanging="360"/>
      </w:pPr>
      <w:rPr>
        <w:rFonts w:ascii="Cambria" w:hAnsi="Cambria"/>
        <w:b w:val="0"/>
        <w:bCs w:val="0"/>
        <w:sz w:val="21"/>
      </w:rPr>
    </w:lvl>
    <w:lvl w:ilvl="1">
      <w:start w:val="1"/>
      <w:numFmt w:val="lowerLetter"/>
      <w:lvlText w:val="%2)"/>
      <w:lvlJc w:val="left"/>
      <w:pPr>
        <w:tabs>
          <w:tab w:val="num" w:pos="0"/>
        </w:tabs>
        <w:ind w:left="1637" w:hanging="360"/>
      </w:pPr>
      <w:rPr>
        <w:rFonts w:ascii="Cambria" w:hAnsi="Cambria" w:hint="default"/>
      </w:r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21" w15:restartNumberingAfterBreak="0">
    <w:nsid w:val="00000016"/>
    <w:multiLevelType w:val="multilevel"/>
    <w:tmpl w:val="00000016"/>
    <w:name w:val="WWNum22"/>
    <w:lvl w:ilvl="0">
      <w:start w:val="1"/>
      <w:numFmt w:val="decimal"/>
      <w:lvlText w:val="%1)"/>
      <w:lvlJc w:val="left"/>
      <w:pPr>
        <w:tabs>
          <w:tab w:val="num" w:pos="0"/>
        </w:tabs>
        <w:ind w:left="1146" w:hanging="360"/>
      </w:pPr>
      <w:rPr>
        <w:rFonts w:ascii="Cambria" w:hAnsi="Cambria"/>
        <w:b w:val="0"/>
        <w:bCs w:val="0"/>
        <w:sz w:val="21"/>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22" w15:restartNumberingAfterBreak="0">
    <w:nsid w:val="00000017"/>
    <w:multiLevelType w:val="multilevel"/>
    <w:tmpl w:val="00000017"/>
    <w:name w:val="WWNum23"/>
    <w:lvl w:ilvl="0">
      <w:start w:val="1"/>
      <w:numFmt w:val="decimal"/>
      <w:lvlText w:val="%1)"/>
      <w:lvlJc w:val="left"/>
      <w:pPr>
        <w:tabs>
          <w:tab w:val="num" w:pos="0"/>
        </w:tabs>
        <w:ind w:left="720" w:hanging="360"/>
      </w:pPr>
    </w:lvl>
    <w:lvl w:ilvl="1">
      <w:start w:val="1"/>
      <w:numFmt w:val="decimal"/>
      <w:lvlText w:val="%2)"/>
      <w:lvlJc w:val="left"/>
      <w:pPr>
        <w:tabs>
          <w:tab w:val="num" w:pos="-512"/>
        </w:tabs>
        <w:ind w:left="928"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00000018"/>
    <w:multiLevelType w:val="multilevel"/>
    <w:tmpl w:val="7864F9BC"/>
    <w:name w:val="WWNum24"/>
    <w:lvl w:ilvl="0">
      <w:start w:val="1"/>
      <w:numFmt w:val="lowerLetter"/>
      <w:lvlText w:val="%1)"/>
      <w:lvlJc w:val="left"/>
      <w:pPr>
        <w:tabs>
          <w:tab w:val="num" w:pos="0"/>
        </w:tabs>
        <w:ind w:left="4120" w:hanging="360"/>
      </w:pPr>
      <w:rPr>
        <w:rFonts w:ascii="Cambria" w:hAnsi="Cambria" w:hint="default"/>
        <w:sz w:val="21"/>
        <w:szCs w:val="21"/>
      </w:rPr>
    </w:lvl>
    <w:lvl w:ilvl="1">
      <w:start w:val="1"/>
      <w:numFmt w:val="lowerLetter"/>
      <w:lvlText w:val="%2."/>
      <w:lvlJc w:val="left"/>
      <w:pPr>
        <w:tabs>
          <w:tab w:val="num" w:pos="0"/>
        </w:tabs>
        <w:ind w:left="4840" w:hanging="360"/>
      </w:pPr>
    </w:lvl>
    <w:lvl w:ilvl="2">
      <w:start w:val="1"/>
      <w:numFmt w:val="lowerRoman"/>
      <w:lvlText w:val="%3."/>
      <w:lvlJc w:val="right"/>
      <w:pPr>
        <w:tabs>
          <w:tab w:val="num" w:pos="0"/>
        </w:tabs>
        <w:ind w:left="5560" w:hanging="180"/>
      </w:pPr>
    </w:lvl>
    <w:lvl w:ilvl="3">
      <w:start w:val="1"/>
      <w:numFmt w:val="decimal"/>
      <w:lvlText w:val="%4."/>
      <w:lvlJc w:val="left"/>
      <w:pPr>
        <w:tabs>
          <w:tab w:val="num" w:pos="0"/>
        </w:tabs>
        <w:ind w:left="6280" w:hanging="360"/>
      </w:pPr>
    </w:lvl>
    <w:lvl w:ilvl="4">
      <w:start w:val="1"/>
      <w:numFmt w:val="lowerLetter"/>
      <w:lvlText w:val="%5."/>
      <w:lvlJc w:val="left"/>
      <w:pPr>
        <w:tabs>
          <w:tab w:val="num" w:pos="0"/>
        </w:tabs>
        <w:ind w:left="7000" w:hanging="360"/>
      </w:pPr>
    </w:lvl>
    <w:lvl w:ilvl="5">
      <w:start w:val="1"/>
      <w:numFmt w:val="lowerRoman"/>
      <w:lvlText w:val="%6."/>
      <w:lvlJc w:val="right"/>
      <w:pPr>
        <w:tabs>
          <w:tab w:val="num" w:pos="0"/>
        </w:tabs>
        <w:ind w:left="7720" w:hanging="180"/>
      </w:pPr>
    </w:lvl>
    <w:lvl w:ilvl="6">
      <w:start w:val="1"/>
      <w:numFmt w:val="decimal"/>
      <w:lvlText w:val="%7."/>
      <w:lvlJc w:val="left"/>
      <w:pPr>
        <w:tabs>
          <w:tab w:val="num" w:pos="0"/>
        </w:tabs>
        <w:ind w:left="8440" w:hanging="360"/>
      </w:pPr>
    </w:lvl>
    <w:lvl w:ilvl="7">
      <w:start w:val="1"/>
      <w:numFmt w:val="lowerLetter"/>
      <w:lvlText w:val="%8."/>
      <w:lvlJc w:val="left"/>
      <w:pPr>
        <w:tabs>
          <w:tab w:val="num" w:pos="0"/>
        </w:tabs>
        <w:ind w:left="9160" w:hanging="360"/>
      </w:pPr>
    </w:lvl>
    <w:lvl w:ilvl="8">
      <w:start w:val="1"/>
      <w:numFmt w:val="lowerRoman"/>
      <w:lvlText w:val="%9."/>
      <w:lvlJc w:val="right"/>
      <w:pPr>
        <w:tabs>
          <w:tab w:val="num" w:pos="0"/>
        </w:tabs>
        <w:ind w:left="9880" w:hanging="180"/>
      </w:pPr>
    </w:lvl>
  </w:abstractNum>
  <w:abstractNum w:abstractNumId="24" w15:restartNumberingAfterBreak="0">
    <w:nsid w:val="00000019"/>
    <w:multiLevelType w:val="multilevel"/>
    <w:tmpl w:val="00000019"/>
    <w:name w:val="WWNum25"/>
    <w:lvl w:ilvl="0">
      <w:start w:val="1"/>
      <w:numFmt w:val="bullet"/>
      <w:lvlText w:val=""/>
      <w:lvlJc w:val="left"/>
      <w:pPr>
        <w:tabs>
          <w:tab w:val="num" w:pos="0"/>
        </w:tabs>
        <w:ind w:left="4120" w:hanging="360"/>
      </w:pPr>
      <w:rPr>
        <w:rFonts w:ascii="Symbol" w:hAnsi="Symbol" w:cs="Symbol"/>
        <w:sz w:val="21"/>
      </w:rPr>
    </w:lvl>
    <w:lvl w:ilvl="1">
      <w:start w:val="1"/>
      <w:numFmt w:val="bullet"/>
      <w:lvlText w:val="o"/>
      <w:lvlJc w:val="left"/>
      <w:pPr>
        <w:tabs>
          <w:tab w:val="num" w:pos="0"/>
        </w:tabs>
        <w:ind w:left="4840" w:hanging="360"/>
      </w:pPr>
      <w:rPr>
        <w:rFonts w:ascii="Courier New" w:hAnsi="Courier New" w:cs="Courier New"/>
      </w:rPr>
    </w:lvl>
    <w:lvl w:ilvl="2">
      <w:start w:val="1"/>
      <w:numFmt w:val="bullet"/>
      <w:lvlText w:val=""/>
      <w:lvlJc w:val="left"/>
      <w:pPr>
        <w:tabs>
          <w:tab w:val="num" w:pos="0"/>
        </w:tabs>
        <w:ind w:left="5560" w:hanging="360"/>
      </w:pPr>
      <w:rPr>
        <w:rFonts w:ascii="Wingdings" w:hAnsi="Wingdings" w:cs="Wingdings"/>
      </w:rPr>
    </w:lvl>
    <w:lvl w:ilvl="3">
      <w:start w:val="1"/>
      <w:numFmt w:val="bullet"/>
      <w:lvlText w:val=""/>
      <w:lvlJc w:val="left"/>
      <w:pPr>
        <w:tabs>
          <w:tab w:val="num" w:pos="0"/>
        </w:tabs>
        <w:ind w:left="6280" w:hanging="360"/>
      </w:pPr>
      <w:rPr>
        <w:rFonts w:ascii="Symbol" w:hAnsi="Symbol" w:cs="Symbol"/>
      </w:rPr>
    </w:lvl>
    <w:lvl w:ilvl="4">
      <w:start w:val="1"/>
      <w:numFmt w:val="bullet"/>
      <w:lvlText w:val="o"/>
      <w:lvlJc w:val="left"/>
      <w:pPr>
        <w:tabs>
          <w:tab w:val="num" w:pos="0"/>
        </w:tabs>
        <w:ind w:left="7000" w:hanging="360"/>
      </w:pPr>
      <w:rPr>
        <w:rFonts w:ascii="Courier New" w:hAnsi="Courier New" w:cs="Courier New"/>
      </w:rPr>
    </w:lvl>
    <w:lvl w:ilvl="5">
      <w:start w:val="1"/>
      <w:numFmt w:val="bullet"/>
      <w:lvlText w:val=""/>
      <w:lvlJc w:val="left"/>
      <w:pPr>
        <w:tabs>
          <w:tab w:val="num" w:pos="0"/>
        </w:tabs>
        <w:ind w:left="7720" w:hanging="360"/>
      </w:pPr>
      <w:rPr>
        <w:rFonts w:ascii="Wingdings" w:hAnsi="Wingdings" w:cs="Wingdings"/>
      </w:rPr>
    </w:lvl>
    <w:lvl w:ilvl="6">
      <w:start w:val="1"/>
      <w:numFmt w:val="bullet"/>
      <w:lvlText w:val=""/>
      <w:lvlJc w:val="left"/>
      <w:pPr>
        <w:tabs>
          <w:tab w:val="num" w:pos="0"/>
        </w:tabs>
        <w:ind w:left="8440" w:hanging="360"/>
      </w:pPr>
      <w:rPr>
        <w:rFonts w:ascii="Symbol" w:hAnsi="Symbol" w:cs="Symbol"/>
      </w:rPr>
    </w:lvl>
    <w:lvl w:ilvl="7">
      <w:start w:val="1"/>
      <w:numFmt w:val="bullet"/>
      <w:lvlText w:val="o"/>
      <w:lvlJc w:val="left"/>
      <w:pPr>
        <w:tabs>
          <w:tab w:val="num" w:pos="0"/>
        </w:tabs>
        <w:ind w:left="9160" w:hanging="360"/>
      </w:pPr>
      <w:rPr>
        <w:rFonts w:ascii="Courier New" w:hAnsi="Courier New" w:cs="Courier New"/>
      </w:rPr>
    </w:lvl>
    <w:lvl w:ilvl="8">
      <w:start w:val="1"/>
      <w:numFmt w:val="bullet"/>
      <w:lvlText w:val=""/>
      <w:lvlJc w:val="left"/>
      <w:pPr>
        <w:tabs>
          <w:tab w:val="num" w:pos="0"/>
        </w:tabs>
        <w:ind w:left="9880" w:hanging="360"/>
      </w:pPr>
      <w:rPr>
        <w:rFonts w:ascii="Wingdings" w:hAnsi="Wingdings" w:cs="Wingdings"/>
      </w:rPr>
    </w:lvl>
  </w:abstractNum>
  <w:abstractNum w:abstractNumId="25" w15:restartNumberingAfterBreak="0">
    <w:nsid w:val="0000001A"/>
    <w:multiLevelType w:val="multilevel"/>
    <w:tmpl w:val="0000001A"/>
    <w:name w:val="WWNum26"/>
    <w:lvl w:ilvl="0">
      <w:start w:val="1"/>
      <w:numFmt w:val="bullet"/>
      <w:lvlText w:val=""/>
      <w:lvlJc w:val="left"/>
      <w:pPr>
        <w:tabs>
          <w:tab w:val="num" w:pos="0"/>
        </w:tabs>
        <w:ind w:left="1854" w:hanging="360"/>
      </w:pPr>
      <w:rPr>
        <w:rFonts w:ascii="Symbol" w:hAnsi="Symbol" w:cs="Symbol"/>
        <w:sz w:val="21"/>
      </w:rPr>
    </w:lvl>
    <w:lvl w:ilvl="1">
      <w:start w:val="1"/>
      <w:numFmt w:val="bullet"/>
      <w:lvlText w:val="o"/>
      <w:lvlJc w:val="left"/>
      <w:pPr>
        <w:tabs>
          <w:tab w:val="num" w:pos="0"/>
        </w:tabs>
        <w:ind w:left="2574" w:hanging="360"/>
      </w:pPr>
      <w:rPr>
        <w:rFonts w:ascii="Courier New" w:hAnsi="Courier New" w:cs="Courier New"/>
      </w:rPr>
    </w:lvl>
    <w:lvl w:ilvl="2">
      <w:start w:val="1"/>
      <w:numFmt w:val="bullet"/>
      <w:lvlText w:val=""/>
      <w:lvlJc w:val="left"/>
      <w:pPr>
        <w:tabs>
          <w:tab w:val="num" w:pos="0"/>
        </w:tabs>
        <w:ind w:left="3294" w:hanging="360"/>
      </w:pPr>
      <w:rPr>
        <w:rFonts w:ascii="Wingdings" w:hAnsi="Wingdings" w:cs="Wingdings"/>
      </w:rPr>
    </w:lvl>
    <w:lvl w:ilvl="3">
      <w:start w:val="1"/>
      <w:numFmt w:val="bullet"/>
      <w:lvlText w:val=""/>
      <w:lvlJc w:val="left"/>
      <w:pPr>
        <w:tabs>
          <w:tab w:val="num" w:pos="0"/>
        </w:tabs>
        <w:ind w:left="4014" w:hanging="360"/>
      </w:pPr>
      <w:rPr>
        <w:rFonts w:ascii="Symbol" w:hAnsi="Symbol" w:cs="Symbol"/>
      </w:rPr>
    </w:lvl>
    <w:lvl w:ilvl="4">
      <w:start w:val="1"/>
      <w:numFmt w:val="bullet"/>
      <w:lvlText w:val="o"/>
      <w:lvlJc w:val="left"/>
      <w:pPr>
        <w:tabs>
          <w:tab w:val="num" w:pos="0"/>
        </w:tabs>
        <w:ind w:left="4734" w:hanging="360"/>
      </w:pPr>
      <w:rPr>
        <w:rFonts w:ascii="Courier New" w:hAnsi="Courier New" w:cs="Courier New"/>
      </w:rPr>
    </w:lvl>
    <w:lvl w:ilvl="5">
      <w:start w:val="1"/>
      <w:numFmt w:val="bullet"/>
      <w:lvlText w:val=""/>
      <w:lvlJc w:val="left"/>
      <w:pPr>
        <w:tabs>
          <w:tab w:val="num" w:pos="0"/>
        </w:tabs>
        <w:ind w:left="5454" w:hanging="360"/>
      </w:pPr>
      <w:rPr>
        <w:rFonts w:ascii="Wingdings" w:hAnsi="Wingdings" w:cs="Wingdings"/>
      </w:rPr>
    </w:lvl>
    <w:lvl w:ilvl="6">
      <w:start w:val="1"/>
      <w:numFmt w:val="bullet"/>
      <w:lvlText w:val=""/>
      <w:lvlJc w:val="left"/>
      <w:pPr>
        <w:tabs>
          <w:tab w:val="num" w:pos="0"/>
        </w:tabs>
        <w:ind w:left="6174" w:hanging="360"/>
      </w:pPr>
      <w:rPr>
        <w:rFonts w:ascii="Symbol" w:hAnsi="Symbol" w:cs="Symbol"/>
      </w:rPr>
    </w:lvl>
    <w:lvl w:ilvl="7">
      <w:start w:val="1"/>
      <w:numFmt w:val="bullet"/>
      <w:lvlText w:val="o"/>
      <w:lvlJc w:val="left"/>
      <w:pPr>
        <w:tabs>
          <w:tab w:val="num" w:pos="0"/>
        </w:tabs>
        <w:ind w:left="6894" w:hanging="360"/>
      </w:pPr>
      <w:rPr>
        <w:rFonts w:ascii="Courier New" w:hAnsi="Courier New" w:cs="Courier New"/>
      </w:rPr>
    </w:lvl>
    <w:lvl w:ilvl="8">
      <w:start w:val="1"/>
      <w:numFmt w:val="bullet"/>
      <w:lvlText w:val=""/>
      <w:lvlJc w:val="left"/>
      <w:pPr>
        <w:tabs>
          <w:tab w:val="num" w:pos="0"/>
        </w:tabs>
        <w:ind w:left="7614" w:hanging="360"/>
      </w:pPr>
      <w:rPr>
        <w:rFonts w:ascii="Wingdings" w:hAnsi="Wingdings" w:cs="Wingdings"/>
      </w:rPr>
    </w:lvl>
  </w:abstractNum>
  <w:abstractNum w:abstractNumId="26" w15:restartNumberingAfterBreak="0">
    <w:nsid w:val="0000001B"/>
    <w:multiLevelType w:val="multilevel"/>
    <w:tmpl w:val="0000001B"/>
    <w:name w:val="WWNum27"/>
    <w:lvl w:ilvl="0">
      <w:start w:val="1"/>
      <w:numFmt w:val="bullet"/>
      <w:lvlText w:val=""/>
      <w:lvlJc w:val="left"/>
      <w:pPr>
        <w:tabs>
          <w:tab w:val="num" w:pos="0"/>
        </w:tabs>
        <w:ind w:left="2184" w:hanging="360"/>
      </w:pPr>
      <w:rPr>
        <w:rFonts w:ascii="Symbol" w:hAnsi="Symbol" w:cs="Symbol"/>
        <w:sz w:val="21"/>
      </w:rPr>
    </w:lvl>
    <w:lvl w:ilvl="1">
      <w:start w:val="1"/>
      <w:numFmt w:val="bullet"/>
      <w:lvlText w:val="o"/>
      <w:lvlJc w:val="left"/>
      <w:pPr>
        <w:tabs>
          <w:tab w:val="num" w:pos="0"/>
        </w:tabs>
        <w:ind w:left="2904" w:hanging="360"/>
      </w:pPr>
      <w:rPr>
        <w:rFonts w:ascii="Courier New" w:hAnsi="Courier New" w:cs="Courier New"/>
      </w:rPr>
    </w:lvl>
    <w:lvl w:ilvl="2">
      <w:start w:val="1"/>
      <w:numFmt w:val="bullet"/>
      <w:lvlText w:val=""/>
      <w:lvlJc w:val="left"/>
      <w:pPr>
        <w:tabs>
          <w:tab w:val="num" w:pos="0"/>
        </w:tabs>
        <w:ind w:left="3624" w:hanging="360"/>
      </w:pPr>
      <w:rPr>
        <w:rFonts w:ascii="Wingdings" w:hAnsi="Wingdings" w:cs="Wingdings"/>
      </w:rPr>
    </w:lvl>
    <w:lvl w:ilvl="3">
      <w:start w:val="1"/>
      <w:numFmt w:val="bullet"/>
      <w:lvlText w:val=""/>
      <w:lvlJc w:val="left"/>
      <w:pPr>
        <w:tabs>
          <w:tab w:val="num" w:pos="0"/>
        </w:tabs>
        <w:ind w:left="4344" w:hanging="360"/>
      </w:pPr>
      <w:rPr>
        <w:rFonts w:ascii="Symbol" w:hAnsi="Symbol" w:cs="Symbol"/>
      </w:rPr>
    </w:lvl>
    <w:lvl w:ilvl="4">
      <w:start w:val="1"/>
      <w:numFmt w:val="bullet"/>
      <w:lvlText w:val="o"/>
      <w:lvlJc w:val="left"/>
      <w:pPr>
        <w:tabs>
          <w:tab w:val="num" w:pos="0"/>
        </w:tabs>
        <w:ind w:left="5064" w:hanging="360"/>
      </w:pPr>
      <w:rPr>
        <w:rFonts w:ascii="Courier New" w:hAnsi="Courier New" w:cs="Courier New"/>
      </w:rPr>
    </w:lvl>
    <w:lvl w:ilvl="5">
      <w:start w:val="1"/>
      <w:numFmt w:val="bullet"/>
      <w:lvlText w:val=""/>
      <w:lvlJc w:val="left"/>
      <w:pPr>
        <w:tabs>
          <w:tab w:val="num" w:pos="0"/>
        </w:tabs>
        <w:ind w:left="5784" w:hanging="360"/>
      </w:pPr>
      <w:rPr>
        <w:rFonts w:ascii="Wingdings" w:hAnsi="Wingdings" w:cs="Wingdings"/>
      </w:rPr>
    </w:lvl>
    <w:lvl w:ilvl="6">
      <w:start w:val="1"/>
      <w:numFmt w:val="bullet"/>
      <w:lvlText w:val=""/>
      <w:lvlJc w:val="left"/>
      <w:pPr>
        <w:tabs>
          <w:tab w:val="num" w:pos="0"/>
        </w:tabs>
        <w:ind w:left="6504" w:hanging="360"/>
      </w:pPr>
      <w:rPr>
        <w:rFonts w:ascii="Symbol" w:hAnsi="Symbol" w:cs="Symbol"/>
      </w:rPr>
    </w:lvl>
    <w:lvl w:ilvl="7">
      <w:start w:val="1"/>
      <w:numFmt w:val="bullet"/>
      <w:lvlText w:val="o"/>
      <w:lvlJc w:val="left"/>
      <w:pPr>
        <w:tabs>
          <w:tab w:val="num" w:pos="0"/>
        </w:tabs>
        <w:ind w:left="7224" w:hanging="360"/>
      </w:pPr>
      <w:rPr>
        <w:rFonts w:ascii="Courier New" w:hAnsi="Courier New" w:cs="Courier New"/>
      </w:rPr>
    </w:lvl>
    <w:lvl w:ilvl="8">
      <w:start w:val="1"/>
      <w:numFmt w:val="bullet"/>
      <w:lvlText w:val=""/>
      <w:lvlJc w:val="left"/>
      <w:pPr>
        <w:tabs>
          <w:tab w:val="num" w:pos="0"/>
        </w:tabs>
        <w:ind w:left="7944" w:hanging="360"/>
      </w:pPr>
      <w:rPr>
        <w:rFonts w:ascii="Wingdings" w:hAnsi="Wingdings" w:cs="Wingdings"/>
      </w:rPr>
    </w:lvl>
  </w:abstractNum>
  <w:abstractNum w:abstractNumId="27" w15:restartNumberingAfterBreak="0">
    <w:nsid w:val="0000001C"/>
    <w:multiLevelType w:val="multilevel"/>
    <w:tmpl w:val="0000001C"/>
    <w:name w:val="WWNum2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0000001D"/>
    <w:multiLevelType w:val="multilevel"/>
    <w:tmpl w:val="FC20085A"/>
    <w:name w:val="WWNum29"/>
    <w:lvl w:ilvl="0">
      <w:start w:val="1"/>
      <w:numFmt w:val="decimal"/>
      <w:lvlText w:val="%1)"/>
      <w:lvlJc w:val="left"/>
      <w:pPr>
        <w:tabs>
          <w:tab w:val="num" w:pos="0"/>
        </w:tabs>
        <w:ind w:left="1788" w:hanging="360"/>
      </w:pPr>
    </w:lvl>
    <w:lvl w:ilvl="1">
      <w:start w:val="1"/>
      <w:numFmt w:val="decimal"/>
      <w:lvlText w:val="%2)"/>
      <w:lvlJc w:val="left"/>
      <w:pPr>
        <w:tabs>
          <w:tab w:val="num" w:pos="0"/>
        </w:tabs>
        <w:ind w:left="2508" w:hanging="360"/>
      </w:pPr>
      <w:rPr>
        <w:rFonts w:ascii="Cambria" w:hAnsi="Cambria" w:hint="default"/>
      </w:rPr>
    </w:lvl>
    <w:lvl w:ilvl="2">
      <w:start w:val="1"/>
      <w:numFmt w:val="lowerRoman"/>
      <w:lvlText w:val="%3."/>
      <w:lvlJc w:val="right"/>
      <w:pPr>
        <w:tabs>
          <w:tab w:val="num" w:pos="0"/>
        </w:tabs>
        <w:ind w:left="3228" w:hanging="180"/>
      </w:pPr>
    </w:lvl>
    <w:lvl w:ilvl="3">
      <w:start w:val="1"/>
      <w:numFmt w:val="decimal"/>
      <w:lvlText w:val="%4."/>
      <w:lvlJc w:val="left"/>
      <w:pPr>
        <w:tabs>
          <w:tab w:val="num" w:pos="0"/>
        </w:tabs>
        <w:ind w:left="3948" w:hanging="360"/>
      </w:pPr>
    </w:lvl>
    <w:lvl w:ilvl="4">
      <w:start w:val="1"/>
      <w:numFmt w:val="lowerLetter"/>
      <w:lvlText w:val="%5."/>
      <w:lvlJc w:val="left"/>
      <w:pPr>
        <w:tabs>
          <w:tab w:val="num" w:pos="0"/>
        </w:tabs>
        <w:ind w:left="4668" w:hanging="360"/>
      </w:pPr>
    </w:lvl>
    <w:lvl w:ilvl="5">
      <w:start w:val="1"/>
      <w:numFmt w:val="lowerRoman"/>
      <w:lvlText w:val="%6."/>
      <w:lvlJc w:val="right"/>
      <w:pPr>
        <w:tabs>
          <w:tab w:val="num" w:pos="0"/>
        </w:tabs>
        <w:ind w:left="5388" w:hanging="180"/>
      </w:pPr>
    </w:lvl>
    <w:lvl w:ilvl="6">
      <w:start w:val="1"/>
      <w:numFmt w:val="decimal"/>
      <w:lvlText w:val="%7."/>
      <w:lvlJc w:val="left"/>
      <w:pPr>
        <w:tabs>
          <w:tab w:val="num" w:pos="0"/>
        </w:tabs>
        <w:ind w:left="6108" w:hanging="360"/>
      </w:pPr>
    </w:lvl>
    <w:lvl w:ilvl="7">
      <w:start w:val="1"/>
      <w:numFmt w:val="lowerLetter"/>
      <w:lvlText w:val="%8."/>
      <w:lvlJc w:val="left"/>
      <w:pPr>
        <w:tabs>
          <w:tab w:val="num" w:pos="0"/>
        </w:tabs>
        <w:ind w:left="6828" w:hanging="360"/>
      </w:pPr>
    </w:lvl>
    <w:lvl w:ilvl="8">
      <w:start w:val="1"/>
      <w:numFmt w:val="lowerRoman"/>
      <w:lvlText w:val="%9."/>
      <w:lvlJc w:val="right"/>
      <w:pPr>
        <w:tabs>
          <w:tab w:val="num" w:pos="0"/>
        </w:tabs>
        <w:ind w:left="7548" w:hanging="180"/>
      </w:pPr>
    </w:lvl>
  </w:abstractNum>
  <w:abstractNum w:abstractNumId="29" w15:restartNumberingAfterBreak="0">
    <w:nsid w:val="0000001E"/>
    <w:multiLevelType w:val="multilevel"/>
    <w:tmpl w:val="598EF948"/>
    <w:name w:val="WWNum30"/>
    <w:lvl w:ilvl="0">
      <w:start w:val="1"/>
      <w:numFmt w:val="decimal"/>
      <w:lvlText w:val="%1)"/>
      <w:lvlJc w:val="left"/>
      <w:pPr>
        <w:tabs>
          <w:tab w:val="num" w:pos="0"/>
        </w:tabs>
        <w:ind w:left="720" w:hanging="360"/>
      </w:pPr>
      <w:rPr>
        <w:rFonts w:ascii="Cambria" w:hAnsi="Cambria"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0000001F"/>
    <w:multiLevelType w:val="multilevel"/>
    <w:tmpl w:val="0000001F"/>
    <w:name w:val="WWNum31"/>
    <w:lvl w:ilvl="0">
      <w:start w:val="1"/>
      <w:numFmt w:val="decimal"/>
      <w:lvlText w:val="%1."/>
      <w:lvlJc w:val="left"/>
      <w:pPr>
        <w:tabs>
          <w:tab w:val="num" w:pos="680"/>
        </w:tabs>
        <w:ind w:left="680" w:hanging="340"/>
      </w:pPr>
      <w:rPr>
        <w:rFonts w:ascii="Cambria" w:hAnsi="Cambria"/>
        <w:b w:val="0"/>
        <w:sz w:val="21"/>
      </w:rPr>
    </w:lvl>
    <w:lvl w:ilvl="1">
      <w:start w:val="1"/>
      <w:numFmt w:val="decimal"/>
      <w:lvlText w:val="%2."/>
      <w:lvlJc w:val="left"/>
      <w:pPr>
        <w:tabs>
          <w:tab w:val="num" w:pos="1780"/>
        </w:tabs>
        <w:ind w:left="1780" w:hanging="360"/>
      </w:pPr>
      <w:rPr>
        <w:b w:val="0"/>
      </w:rPr>
    </w:lvl>
    <w:lvl w:ilvl="2">
      <w:start w:val="1"/>
      <w:numFmt w:val="lowerRoman"/>
      <w:lvlText w:val="%3."/>
      <w:lvlJc w:val="left"/>
      <w:pPr>
        <w:tabs>
          <w:tab w:val="num" w:pos="2500"/>
        </w:tabs>
        <w:ind w:left="2500" w:hanging="180"/>
      </w:pPr>
    </w:lvl>
    <w:lvl w:ilvl="3">
      <w:start w:val="1"/>
      <w:numFmt w:val="decimal"/>
      <w:lvlText w:val="%4."/>
      <w:lvlJc w:val="left"/>
      <w:pPr>
        <w:tabs>
          <w:tab w:val="num" w:pos="3220"/>
        </w:tabs>
        <w:ind w:left="3220" w:hanging="360"/>
      </w:pPr>
      <w:rPr>
        <w:rFonts w:ascii="Cambria" w:hAnsi="Cambria"/>
        <w:b w:val="0"/>
        <w:sz w:val="21"/>
      </w:rPr>
    </w:lvl>
    <w:lvl w:ilvl="4">
      <w:start w:val="1"/>
      <w:numFmt w:val="lowerLetter"/>
      <w:lvlText w:val="%5."/>
      <w:lvlJc w:val="left"/>
      <w:pPr>
        <w:tabs>
          <w:tab w:val="num" w:pos="3940"/>
        </w:tabs>
        <w:ind w:left="3940" w:hanging="360"/>
      </w:pPr>
    </w:lvl>
    <w:lvl w:ilvl="5">
      <w:start w:val="1"/>
      <w:numFmt w:val="lowerRoman"/>
      <w:lvlText w:val="%6."/>
      <w:lvlJc w:val="left"/>
      <w:pPr>
        <w:tabs>
          <w:tab w:val="num" w:pos="4660"/>
        </w:tabs>
        <w:ind w:left="4660" w:hanging="180"/>
      </w:pPr>
    </w:lvl>
    <w:lvl w:ilvl="6">
      <w:start w:val="1"/>
      <w:numFmt w:val="decimal"/>
      <w:lvlText w:val="%7."/>
      <w:lvlJc w:val="left"/>
      <w:pPr>
        <w:tabs>
          <w:tab w:val="num" w:pos="5380"/>
        </w:tabs>
        <w:ind w:left="5380" w:hanging="360"/>
      </w:pPr>
    </w:lvl>
    <w:lvl w:ilvl="7">
      <w:start w:val="1"/>
      <w:numFmt w:val="lowerLetter"/>
      <w:lvlText w:val="%8."/>
      <w:lvlJc w:val="left"/>
      <w:pPr>
        <w:tabs>
          <w:tab w:val="num" w:pos="6100"/>
        </w:tabs>
        <w:ind w:left="6100" w:hanging="360"/>
      </w:pPr>
    </w:lvl>
    <w:lvl w:ilvl="8">
      <w:start w:val="1"/>
      <w:numFmt w:val="lowerRoman"/>
      <w:lvlText w:val="%9."/>
      <w:lvlJc w:val="left"/>
      <w:pPr>
        <w:tabs>
          <w:tab w:val="num" w:pos="6820"/>
        </w:tabs>
        <w:ind w:left="6820" w:hanging="180"/>
      </w:pPr>
    </w:lvl>
  </w:abstractNum>
  <w:abstractNum w:abstractNumId="31" w15:restartNumberingAfterBreak="0">
    <w:nsid w:val="00000020"/>
    <w:multiLevelType w:val="multilevel"/>
    <w:tmpl w:val="00000020"/>
    <w:name w:val="WWNum32"/>
    <w:lvl w:ilvl="0">
      <w:start w:val="1"/>
      <w:numFmt w:val="decimal"/>
      <w:lvlText w:val="%1)"/>
      <w:lvlJc w:val="left"/>
      <w:pPr>
        <w:tabs>
          <w:tab w:val="num" w:pos="340"/>
        </w:tabs>
        <w:ind w:left="340" w:hanging="340"/>
      </w:pPr>
      <w:rPr>
        <w:rFonts w:ascii="Cambria" w:hAnsi="Cambria"/>
        <w:b w:val="0"/>
        <w:sz w:val="21"/>
      </w:rPr>
    </w:lvl>
    <w:lvl w:ilvl="1">
      <w:start w:val="1"/>
      <w:numFmt w:val="decimal"/>
      <w:lvlText w:val="%2."/>
      <w:lvlJc w:val="left"/>
      <w:pPr>
        <w:tabs>
          <w:tab w:val="num" w:pos="1440"/>
        </w:tabs>
        <w:ind w:left="1440" w:hanging="360"/>
      </w:pPr>
      <w:rPr>
        <w:b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2" w15:restartNumberingAfterBreak="0">
    <w:nsid w:val="00000021"/>
    <w:multiLevelType w:val="multilevel"/>
    <w:tmpl w:val="0000002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3"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E7B1105"/>
    <w:multiLevelType w:val="multilevel"/>
    <w:tmpl w:val="580AFE72"/>
    <w:lvl w:ilvl="0">
      <w:start w:val="1"/>
      <w:numFmt w:val="decimal"/>
      <w:lvlText w:val="%1."/>
      <w:lvlJc w:val="left"/>
      <w:pPr>
        <w:tabs>
          <w:tab w:val="num" w:pos="720"/>
        </w:tabs>
        <w:ind w:left="720" w:hanging="360"/>
      </w:pPr>
      <w:rPr>
        <w:rFonts w:ascii="Arial" w:eastAsia="Times New Roman" w:hAnsi="Arial" w:cs="Arial" w:hint="default"/>
        <w:b/>
      </w:rPr>
    </w:lvl>
    <w:lvl w:ilvl="1">
      <w:start w:val="1"/>
      <w:numFmt w:val="lowerLetter"/>
      <w:lvlText w:val="%2)"/>
      <w:lvlJc w:val="left"/>
      <w:pPr>
        <w:tabs>
          <w:tab w:val="num" w:pos="1080"/>
        </w:tabs>
        <w:ind w:left="1080" w:hanging="360"/>
      </w:pPr>
      <w:rPr>
        <w:rFonts w:hint="default"/>
        <w:b w:val="0"/>
        <w:color w:val="auto"/>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4"/>
  </w:num>
  <w:num w:numId="35">
    <w:abstractNumId w:val="3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rzegorz Graca (Nadleśnictwo Drawsko)">
    <w15:presenceInfo w15:providerId="AD" w15:userId="S-1-5-21-1258824510-3303949563-3469234235-396552"/>
  </w15:person>
  <w15:person w15:author="Aleksandra Pściuk">
    <w15:presenceInfo w15:providerId="None" w15:userId="Aleksandra Pściu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C44"/>
    <w:rsid w:val="00010B32"/>
    <w:rsid w:val="00034881"/>
    <w:rsid w:val="00035F09"/>
    <w:rsid w:val="00050C14"/>
    <w:rsid w:val="0005321C"/>
    <w:rsid w:val="00054CDE"/>
    <w:rsid w:val="000646F8"/>
    <w:rsid w:val="0007221D"/>
    <w:rsid w:val="00087E65"/>
    <w:rsid w:val="00090CDA"/>
    <w:rsid w:val="000916DC"/>
    <w:rsid w:val="000B63BF"/>
    <w:rsid w:val="000D313A"/>
    <w:rsid w:val="000D706C"/>
    <w:rsid w:val="000E5DB7"/>
    <w:rsid w:val="000E5F4E"/>
    <w:rsid w:val="000F75D9"/>
    <w:rsid w:val="000F7EE0"/>
    <w:rsid w:val="00104223"/>
    <w:rsid w:val="00112CED"/>
    <w:rsid w:val="001208FA"/>
    <w:rsid w:val="00121BC7"/>
    <w:rsid w:val="00122025"/>
    <w:rsid w:val="001338A9"/>
    <w:rsid w:val="0014254A"/>
    <w:rsid w:val="001577AE"/>
    <w:rsid w:val="0016165C"/>
    <w:rsid w:val="00167F39"/>
    <w:rsid w:val="001752FA"/>
    <w:rsid w:val="00177831"/>
    <w:rsid w:val="001823F2"/>
    <w:rsid w:val="001A3D5B"/>
    <w:rsid w:val="001A7590"/>
    <w:rsid w:val="001A7EE9"/>
    <w:rsid w:val="001B15F7"/>
    <w:rsid w:val="001B3A7F"/>
    <w:rsid w:val="001B5BC9"/>
    <w:rsid w:val="001C0536"/>
    <w:rsid w:val="001C2458"/>
    <w:rsid w:val="001D75FC"/>
    <w:rsid w:val="001E16C6"/>
    <w:rsid w:val="001E340A"/>
    <w:rsid w:val="001E5FF3"/>
    <w:rsid w:val="001E6F4B"/>
    <w:rsid w:val="001F1E0F"/>
    <w:rsid w:val="00213F8E"/>
    <w:rsid w:val="002143BF"/>
    <w:rsid w:val="00223BB9"/>
    <w:rsid w:val="0024257B"/>
    <w:rsid w:val="00242E80"/>
    <w:rsid w:val="00262337"/>
    <w:rsid w:val="0028585F"/>
    <w:rsid w:val="00285E54"/>
    <w:rsid w:val="0029172B"/>
    <w:rsid w:val="00292C19"/>
    <w:rsid w:val="00297690"/>
    <w:rsid w:val="002A2629"/>
    <w:rsid w:val="002B56A8"/>
    <w:rsid w:val="002D3358"/>
    <w:rsid w:val="002D57D9"/>
    <w:rsid w:val="002D65A7"/>
    <w:rsid w:val="002E5B63"/>
    <w:rsid w:val="002E6CCE"/>
    <w:rsid w:val="002F7829"/>
    <w:rsid w:val="00300F96"/>
    <w:rsid w:val="00302E2E"/>
    <w:rsid w:val="00303467"/>
    <w:rsid w:val="0031220E"/>
    <w:rsid w:val="00317800"/>
    <w:rsid w:val="00317E2C"/>
    <w:rsid w:val="00345776"/>
    <w:rsid w:val="003771A3"/>
    <w:rsid w:val="0038336D"/>
    <w:rsid w:val="00384A63"/>
    <w:rsid w:val="00391C64"/>
    <w:rsid w:val="003A259D"/>
    <w:rsid w:val="003B717D"/>
    <w:rsid w:val="003C04A9"/>
    <w:rsid w:val="003C1892"/>
    <w:rsid w:val="003D49D5"/>
    <w:rsid w:val="0040657C"/>
    <w:rsid w:val="00432304"/>
    <w:rsid w:val="0044335A"/>
    <w:rsid w:val="00447C98"/>
    <w:rsid w:val="0045344F"/>
    <w:rsid w:val="00463935"/>
    <w:rsid w:val="00463A06"/>
    <w:rsid w:val="00465483"/>
    <w:rsid w:val="00477557"/>
    <w:rsid w:val="00485976"/>
    <w:rsid w:val="004870C4"/>
    <w:rsid w:val="00487DDF"/>
    <w:rsid w:val="00496E5B"/>
    <w:rsid w:val="004A64EF"/>
    <w:rsid w:val="004B6FEC"/>
    <w:rsid w:val="004C43AA"/>
    <w:rsid w:val="004E0359"/>
    <w:rsid w:val="004E1EA7"/>
    <w:rsid w:val="004F1142"/>
    <w:rsid w:val="004F7497"/>
    <w:rsid w:val="00503BD2"/>
    <w:rsid w:val="00507C5E"/>
    <w:rsid w:val="00515CB5"/>
    <w:rsid w:val="0053510A"/>
    <w:rsid w:val="00540AE9"/>
    <w:rsid w:val="00562F39"/>
    <w:rsid w:val="0057117C"/>
    <w:rsid w:val="0057797D"/>
    <w:rsid w:val="00582254"/>
    <w:rsid w:val="005835B1"/>
    <w:rsid w:val="00597162"/>
    <w:rsid w:val="005A62DB"/>
    <w:rsid w:val="005A66D0"/>
    <w:rsid w:val="005B39AC"/>
    <w:rsid w:val="005C361C"/>
    <w:rsid w:val="005C4DB0"/>
    <w:rsid w:val="005C6EE7"/>
    <w:rsid w:val="005C7EBA"/>
    <w:rsid w:val="005D031A"/>
    <w:rsid w:val="005D4FF7"/>
    <w:rsid w:val="005D67CF"/>
    <w:rsid w:val="0060124A"/>
    <w:rsid w:val="00604D4B"/>
    <w:rsid w:val="00611140"/>
    <w:rsid w:val="006175AF"/>
    <w:rsid w:val="00620258"/>
    <w:rsid w:val="006337CB"/>
    <w:rsid w:val="00636AD1"/>
    <w:rsid w:val="00651A59"/>
    <w:rsid w:val="00652B62"/>
    <w:rsid w:val="00656D65"/>
    <w:rsid w:val="00661CCC"/>
    <w:rsid w:val="00663798"/>
    <w:rsid w:val="00665940"/>
    <w:rsid w:val="00671E0D"/>
    <w:rsid w:val="00680805"/>
    <w:rsid w:val="00690720"/>
    <w:rsid w:val="006B2590"/>
    <w:rsid w:val="006B5DC7"/>
    <w:rsid w:val="006C0DBD"/>
    <w:rsid w:val="006E5207"/>
    <w:rsid w:val="006E6007"/>
    <w:rsid w:val="006F0541"/>
    <w:rsid w:val="006F22A8"/>
    <w:rsid w:val="006F32C8"/>
    <w:rsid w:val="006F6EF0"/>
    <w:rsid w:val="00710B47"/>
    <w:rsid w:val="007118FD"/>
    <w:rsid w:val="007215B6"/>
    <w:rsid w:val="007311E1"/>
    <w:rsid w:val="00735448"/>
    <w:rsid w:val="00736C44"/>
    <w:rsid w:val="00753F27"/>
    <w:rsid w:val="0075416C"/>
    <w:rsid w:val="00756D35"/>
    <w:rsid w:val="00770B4F"/>
    <w:rsid w:val="00784075"/>
    <w:rsid w:val="007928B4"/>
    <w:rsid w:val="00794BD3"/>
    <w:rsid w:val="007A6DA7"/>
    <w:rsid w:val="007C2A4E"/>
    <w:rsid w:val="007E5BEF"/>
    <w:rsid w:val="007F5ACA"/>
    <w:rsid w:val="007F7601"/>
    <w:rsid w:val="00822150"/>
    <w:rsid w:val="0082257C"/>
    <w:rsid w:val="00822F13"/>
    <w:rsid w:val="00850753"/>
    <w:rsid w:val="0085280C"/>
    <w:rsid w:val="008606EB"/>
    <w:rsid w:val="008A0F57"/>
    <w:rsid w:val="008B3BDF"/>
    <w:rsid w:val="008C1D4A"/>
    <w:rsid w:val="008C6219"/>
    <w:rsid w:val="008D0C08"/>
    <w:rsid w:val="008D414B"/>
    <w:rsid w:val="008E5B25"/>
    <w:rsid w:val="008F6C97"/>
    <w:rsid w:val="00930280"/>
    <w:rsid w:val="009403D2"/>
    <w:rsid w:val="0094663E"/>
    <w:rsid w:val="009479A3"/>
    <w:rsid w:val="00964938"/>
    <w:rsid w:val="0097315D"/>
    <w:rsid w:val="00973A86"/>
    <w:rsid w:val="00974D3E"/>
    <w:rsid w:val="0099146D"/>
    <w:rsid w:val="00993C42"/>
    <w:rsid w:val="0099792E"/>
    <w:rsid w:val="009B7C68"/>
    <w:rsid w:val="009C1E94"/>
    <w:rsid w:val="009D49C1"/>
    <w:rsid w:val="009E1388"/>
    <w:rsid w:val="009F790B"/>
    <w:rsid w:val="00A03B49"/>
    <w:rsid w:val="00A11C15"/>
    <w:rsid w:val="00A31419"/>
    <w:rsid w:val="00A41064"/>
    <w:rsid w:val="00A4306C"/>
    <w:rsid w:val="00A44C85"/>
    <w:rsid w:val="00A45D37"/>
    <w:rsid w:val="00A464C1"/>
    <w:rsid w:val="00A46B12"/>
    <w:rsid w:val="00A47C2D"/>
    <w:rsid w:val="00A51231"/>
    <w:rsid w:val="00A52429"/>
    <w:rsid w:val="00A738FA"/>
    <w:rsid w:val="00A74D5D"/>
    <w:rsid w:val="00A75D7B"/>
    <w:rsid w:val="00A76EF7"/>
    <w:rsid w:val="00A864D3"/>
    <w:rsid w:val="00A907D0"/>
    <w:rsid w:val="00A9452B"/>
    <w:rsid w:val="00AA2FD3"/>
    <w:rsid w:val="00AB01A9"/>
    <w:rsid w:val="00AB5091"/>
    <w:rsid w:val="00AC4C0D"/>
    <w:rsid w:val="00AD1563"/>
    <w:rsid w:val="00AD1DA1"/>
    <w:rsid w:val="00AF0D32"/>
    <w:rsid w:val="00B05A41"/>
    <w:rsid w:val="00B12576"/>
    <w:rsid w:val="00B15ACC"/>
    <w:rsid w:val="00B43291"/>
    <w:rsid w:val="00B633B9"/>
    <w:rsid w:val="00B63567"/>
    <w:rsid w:val="00B67AE0"/>
    <w:rsid w:val="00B71764"/>
    <w:rsid w:val="00B74895"/>
    <w:rsid w:val="00B752C3"/>
    <w:rsid w:val="00B84019"/>
    <w:rsid w:val="00B85B1F"/>
    <w:rsid w:val="00B876C6"/>
    <w:rsid w:val="00BC6BDE"/>
    <w:rsid w:val="00BD7FF4"/>
    <w:rsid w:val="00BE2646"/>
    <w:rsid w:val="00BE468F"/>
    <w:rsid w:val="00BE5260"/>
    <w:rsid w:val="00BF2EEB"/>
    <w:rsid w:val="00C02BF4"/>
    <w:rsid w:val="00C0445C"/>
    <w:rsid w:val="00C23C88"/>
    <w:rsid w:val="00C40496"/>
    <w:rsid w:val="00C60B9D"/>
    <w:rsid w:val="00C80121"/>
    <w:rsid w:val="00C974B7"/>
    <w:rsid w:val="00CA21AC"/>
    <w:rsid w:val="00CA2FA9"/>
    <w:rsid w:val="00CA7DC5"/>
    <w:rsid w:val="00CB3060"/>
    <w:rsid w:val="00CB4D85"/>
    <w:rsid w:val="00CC1AD9"/>
    <w:rsid w:val="00CC2C27"/>
    <w:rsid w:val="00CC51CA"/>
    <w:rsid w:val="00CD3975"/>
    <w:rsid w:val="00CD739E"/>
    <w:rsid w:val="00CD7B03"/>
    <w:rsid w:val="00CF2C78"/>
    <w:rsid w:val="00D11778"/>
    <w:rsid w:val="00D13F64"/>
    <w:rsid w:val="00D16087"/>
    <w:rsid w:val="00D220B0"/>
    <w:rsid w:val="00D33D7E"/>
    <w:rsid w:val="00D51B8E"/>
    <w:rsid w:val="00D52545"/>
    <w:rsid w:val="00D55522"/>
    <w:rsid w:val="00D764F4"/>
    <w:rsid w:val="00D76C78"/>
    <w:rsid w:val="00D8025F"/>
    <w:rsid w:val="00D8076A"/>
    <w:rsid w:val="00D84644"/>
    <w:rsid w:val="00D84AE3"/>
    <w:rsid w:val="00D933F4"/>
    <w:rsid w:val="00D96598"/>
    <w:rsid w:val="00DA018C"/>
    <w:rsid w:val="00DB5652"/>
    <w:rsid w:val="00DC2A09"/>
    <w:rsid w:val="00DD71B0"/>
    <w:rsid w:val="00DE0597"/>
    <w:rsid w:val="00E061DE"/>
    <w:rsid w:val="00E07976"/>
    <w:rsid w:val="00E11A96"/>
    <w:rsid w:val="00E12AC5"/>
    <w:rsid w:val="00E21373"/>
    <w:rsid w:val="00E32EAF"/>
    <w:rsid w:val="00E33F0E"/>
    <w:rsid w:val="00E34744"/>
    <w:rsid w:val="00E57FE6"/>
    <w:rsid w:val="00E6069D"/>
    <w:rsid w:val="00E64ACD"/>
    <w:rsid w:val="00E80372"/>
    <w:rsid w:val="00E81D18"/>
    <w:rsid w:val="00E86978"/>
    <w:rsid w:val="00EB08CB"/>
    <w:rsid w:val="00EB3134"/>
    <w:rsid w:val="00EC12EB"/>
    <w:rsid w:val="00EC1C3F"/>
    <w:rsid w:val="00EE7155"/>
    <w:rsid w:val="00EF1416"/>
    <w:rsid w:val="00EF5A2D"/>
    <w:rsid w:val="00EF73C4"/>
    <w:rsid w:val="00F27548"/>
    <w:rsid w:val="00F33422"/>
    <w:rsid w:val="00F546F4"/>
    <w:rsid w:val="00F55267"/>
    <w:rsid w:val="00F63EF9"/>
    <w:rsid w:val="00F647B9"/>
    <w:rsid w:val="00F65993"/>
    <w:rsid w:val="00F80AAB"/>
    <w:rsid w:val="00F80CBB"/>
    <w:rsid w:val="00F84643"/>
    <w:rsid w:val="00F84876"/>
    <w:rsid w:val="00F84EF1"/>
    <w:rsid w:val="00F931E0"/>
    <w:rsid w:val="00FA5852"/>
    <w:rsid w:val="00FB0CFE"/>
    <w:rsid w:val="00FB4272"/>
    <w:rsid w:val="00FC540F"/>
    <w:rsid w:val="00FD12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5641002"/>
  <w15:chartTrackingRefBased/>
  <w15:docId w15:val="{16EFC00A-E628-4A2C-8112-A47571080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spacing w:after="160" w:line="259" w:lineRule="auto"/>
    </w:pPr>
    <w:rPr>
      <w:rFonts w:ascii="Calibri" w:eastAsia="Calibri" w:hAnsi="Calibri" w:cs="font213"/>
      <w:sz w:val="22"/>
      <w:szCs w:val="22"/>
      <w:lang w:eastAsia="en-US"/>
    </w:rPr>
  </w:style>
  <w:style w:type="paragraph" w:styleId="Nagwek1">
    <w:name w:val="heading 1"/>
    <w:basedOn w:val="Normalny"/>
    <w:next w:val="Normalny"/>
    <w:qFormat/>
    <w:pPr>
      <w:keepNext/>
      <w:keepLines/>
      <w:spacing w:before="240" w:after="0" w:line="276" w:lineRule="auto"/>
      <w:outlineLvl w:val="0"/>
    </w:pPr>
    <w:rPr>
      <w:rFonts w:ascii="Calibri Light" w:eastAsia="MS Gothic" w:hAnsi="Calibri Light"/>
      <w:color w:val="2E74B5"/>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style>
  <w:style w:type="character" w:customStyle="1" w:styleId="Odwoaniedokomentarza1">
    <w:name w:val="Odwołanie do komentarza1"/>
    <w:rPr>
      <w:sz w:val="16"/>
      <w:szCs w:val="16"/>
    </w:rPr>
  </w:style>
  <w:style w:type="character" w:customStyle="1" w:styleId="TekstkomentarzaZnak">
    <w:name w:val="Tekst komentarza Znak"/>
    <w:rPr>
      <w:rFonts w:ascii="Times New Roman" w:eastAsia="Times New Roman" w:hAnsi="Times New Roman" w:cs="Times New Roman"/>
      <w:sz w:val="20"/>
      <w:szCs w:val="20"/>
      <w:lang w:eastAsia="ar-SA"/>
    </w:rPr>
  </w:style>
  <w:style w:type="character" w:customStyle="1" w:styleId="TekstdymkaZnak">
    <w:name w:val="Tekst dymka Znak"/>
    <w:rPr>
      <w:rFonts w:ascii="Segoe UI" w:hAnsi="Segoe UI" w:cs="Segoe UI"/>
      <w:sz w:val="18"/>
      <w:szCs w:val="18"/>
    </w:rPr>
  </w:style>
  <w:style w:type="character" w:customStyle="1" w:styleId="Nagwek1Znak">
    <w:name w:val="Nagłówek 1 Znak"/>
    <w:rPr>
      <w:rFonts w:ascii="Calibri Light" w:eastAsia="MS Gothic" w:hAnsi="Calibri Light" w:cs="font213"/>
      <w:color w:val="2E74B5"/>
      <w:sz w:val="32"/>
      <w:szCs w:val="32"/>
    </w:rPr>
  </w:style>
  <w:style w:type="character" w:customStyle="1" w:styleId="AkapitzlistZnak">
    <w:name w:val="Akapit z listą Znak"/>
    <w:aliases w:val="L1 Znak,Numerowanie Znak,Akapit z listą5 Znak"/>
    <w:uiPriority w:val="34"/>
  </w:style>
  <w:style w:type="character" w:customStyle="1" w:styleId="TematkomentarzaZnak">
    <w:name w:val="Temat komentarza Znak"/>
    <w:rPr>
      <w:rFonts w:ascii="Times New Roman" w:eastAsia="Times New Roman" w:hAnsi="Times New Roman" w:cs="Times New Roman"/>
      <w:b/>
      <w:bCs/>
      <w:sz w:val="20"/>
      <w:szCs w:val="20"/>
      <w:lang w:eastAsia="ar-SA"/>
    </w:rPr>
  </w:style>
  <w:style w:type="character" w:customStyle="1" w:styleId="NagwekZnak">
    <w:name w:val="Nagłówek Znak"/>
    <w:basedOn w:val="Domylnaczcionkaakapitu1"/>
  </w:style>
  <w:style w:type="character" w:customStyle="1" w:styleId="StopkaZnak">
    <w:name w:val="Stopka Znak"/>
    <w:basedOn w:val="Domylnaczcionkaakapitu1"/>
  </w:style>
  <w:style w:type="character" w:customStyle="1" w:styleId="ListParagraphZnak">
    <w:name w:val="List Paragraph Znak"/>
    <w:rPr>
      <w:rFonts w:ascii="Sylfaen" w:eastAsia="Calibri" w:hAnsi="Sylfaen" w:cs="Sylfaen"/>
      <w:sz w:val="20"/>
      <w:szCs w:val="20"/>
      <w:lang w:eastAsia="pl-PL"/>
    </w:rPr>
  </w:style>
  <w:style w:type="character" w:customStyle="1" w:styleId="TekstprzypisudolnegoZnak">
    <w:name w:val="Tekst przypisu dolnego Znak"/>
    <w:rPr>
      <w:sz w:val="20"/>
      <w:szCs w:val="20"/>
    </w:rPr>
  </w:style>
  <w:style w:type="character" w:styleId="Odwoanieprzypisudolnego">
    <w:name w:val="footnote reference"/>
    <w:rPr>
      <w:vertAlign w:val="superscript"/>
    </w:rPr>
  </w:style>
  <w:style w:type="character" w:customStyle="1" w:styleId="FootnoteCharacters">
    <w:name w:val="Footnote Characters"/>
    <w:rPr>
      <w:vertAlign w:val="superscript"/>
    </w:rPr>
  </w:style>
  <w:style w:type="character" w:customStyle="1" w:styleId="ListLabel1">
    <w:name w:val="ListLabel 1"/>
    <w:rPr>
      <w:rFonts w:ascii="Cambria" w:hAnsi="Cambria"/>
      <w:b w:val="0"/>
      <w:bCs w:val="0"/>
      <w:sz w:val="21"/>
    </w:rPr>
  </w:style>
  <w:style w:type="character" w:customStyle="1" w:styleId="ListLabel2">
    <w:name w:val="ListLabel 2"/>
    <w:rPr>
      <w:rFonts w:ascii="Cambria" w:hAnsi="Cambria"/>
      <w:b w:val="0"/>
      <w:sz w:val="21"/>
    </w:rPr>
  </w:style>
  <w:style w:type="character" w:customStyle="1" w:styleId="ListLabel3">
    <w:name w:val="ListLabel 3"/>
    <w:rPr>
      <w:rFonts w:ascii="Cambria" w:hAnsi="Cambria"/>
      <w:b w:val="0"/>
      <w:sz w:val="21"/>
    </w:rPr>
  </w:style>
  <w:style w:type="character" w:customStyle="1" w:styleId="ListLabel4">
    <w:name w:val="ListLabel 4"/>
    <w:rPr>
      <w:rFonts w:ascii="Cambria" w:hAnsi="Cambria"/>
      <w:b w:val="0"/>
      <w:sz w:val="21"/>
    </w:rPr>
  </w:style>
  <w:style w:type="character" w:customStyle="1" w:styleId="ListLabel5">
    <w:name w:val="ListLabel 5"/>
    <w:rPr>
      <w:rFonts w:ascii="Cambria" w:hAnsi="Cambria"/>
      <w:b/>
      <w:bCs w:val="0"/>
      <w:sz w:val="21"/>
    </w:rPr>
  </w:style>
  <w:style w:type="character" w:customStyle="1" w:styleId="ListLabel6">
    <w:name w:val="ListLabel 6"/>
    <w:rPr>
      <w:rFonts w:ascii="Cambria" w:hAnsi="Cambria"/>
      <w:b/>
      <w:bCs w:val="0"/>
      <w:sz w:val="21"/>
    </w:rPr>
  </w:style>
  <w:style w:type="character" w:customStyle="1" w:styleId="ListLabel7">
    <w:name w:val="ListLabel 7"/>
    <w:rPr>
      <w:rFonts w:ascii="Cambria" w:hAnsi="Cambria"/>
      <w:b/>
      <w:sz w:val="21"/>
    </w:rPr>
  </w:style>
  <w:style w:type="character" w:customStyle="1" w:styleId="ListLabel8">
    <w:name w:val="ListLabel 8"/>
    <w:rPr>
      <w:rFonts w:ascii="Cambria" w:hAnsi="Cambria"/>
      <w:b w:val="0"/>
      <w:bCs w:val="0"/>
      <w:sz w:val="21"/>
    </w:rPr>
  </w:style>
  <w:style w:type="character" w:customStyle="1" w:styleId="ListLabel9">
    <w:name w:val="ListLabel 9"/>
    <w:rPr>
      <w:rFonts w:ascii="Cambria" w:hAnsi="Cambria"/>
      <w:b w:val="0"/>
      <w:sz w:val="21"/>
    </w:rPr>
  </w:style>
  <w:style w:type="character" w:customStyle="1" w:styleId="ListLabel10">
    <w:name w:val="ListLabel 10"/>
    <w:rPr>
      <w:rFonts w:ascii="Cambria" w:hAnsi="Cambria"/>
      <w:b w:val="0"/>
      <w:bCs w:val="0"/>
      <w:sz w:val="21"/>
    </w:rPr>
  </w:style>
  <w:style w:type="character" w:customStyle="1" w:styleId="ListLabel11">
    <w:name w:val="ListLabel 11"/>
    <w:rPr>
      <w:rFonts w:ascii="Cambria" w:hAnsi="Cambria"/>
      <w:b w:val="0"/>
      <w:bCs w:val="0"/>
      <w:sz w:val="21"/>
    </w:rPr>
  </w:style>
  <w:style w:type="character" w:customStyle="1" w:styleId="ListLabel12">
    <w:name w:val="ListLabel 12"/>
    <w:rPr>
      <w:rFonts w:ascii="Cambria" w:hAnsi="Cambria" w:cs="Symbol"/>
      <w:sz w:val="21"/>
    </w:rPr>
  </w:style>
  <w:style w:type="character" w:customStyle="1" w:styleId="ListLabel13">
    <w:name w:val="ListLabel 13"/>
    <w:rPr>
      <w:rFonts w:cs="Courier New"/>
    </w:rPr>
  </w:style>
  <w:style w:type="character" w:customStyle="1" w:styleId="ListLabel14">
    <w:name w:val="ListLabel 14"/>
    <w:rPr>
      <w:rFonts w:cs="Wingdings"/>
    </w:rPr>
  </w:style>
  <w:style w:type="character" w:customStyle="1" w:styleId="ListLabel15">
    <w:name w:val="ListLabel 15"/>
    <w:rPr>
      <w:rFonts w:cs="Symbol"/>
    </w:rPr>
  </w:style>
  <w:style w:type="character" w:customStyle="1" w:styleId="ListLabel16">
    <w:name w:val="ListLabel 16"/>
    <w:rPr>
      <w:rFonts w:cs="Courier New"/>
    </w:rPr>
  </w:style>
  <w:style w:type="character" w:customStyle="1" w:styleId="ListLabel17">
    <w:name w:val="ListLabel 17"/>
    <w:rPr>
      <w:rFonts w:cs="Wingdings"/>
    </w:rPr>
  </w:style>
  <w:style w:type="character" w:customStyle="1" w:styleId="ListLabel18">
    <w:name w:val="ListLabel 18"/>
    <w:rPr>
      <w:rFonts w:cs="Symbol"/>
    </w:rPr>
  </w:style>
  <w:style w:type="character" w:customStyle="1" w:styleId="ListLabel19">
    <w:name w:val="ListLabel 19"/>
    <w:rPr>
      <w:rFonts w:cs="Courier New"/>
    </w:rPr>
  </w:style>
  <w:style w:type="character" w:customStyle="1" w:styleId="ListLabel20">
    <w:name w:val="ListLabel 20"/>
    <w:rPr>
      <w:rFonts w:cs="Wingdings"/>
    </w:rPr>
  </w:style>
  <w:style w:type="character" w:customStyle="1" w:styleId="ListLabel21">
    <w:name w:val="ListLabel 21"/>
    <w:rPr>
      <w:rFonts w:ascii="Cambria" w:hAnsi="Cambria" w:cs="Symbol"/>
      <w:sz w:val="21"/>
    </w:rPr>
  </w:style>
  <w:style w:type="character" w:customStyle="1" w:styleId="ListLabel22">
    <w:name w:val="ListLabel 22"/>
    <w:rPr>
      <w:rFonts w:cs="Courier New"/>
    </w:rPr>
  </w:style>
  <w:style w:type="character" w:customStyle="1" w:styleId="ListLabel23">
    <w:name w:val="ListLabel 23"/>
    <w:rPr>
      <w:rFonts w:cs="Wingdings"/>
    </w:rPr>
  </w:style>
  <w:style w:type="character" w:customStyle="1" w:styleId="ListLabel24">
    <w:name w:val="ListLabel 24"/>
    <w:rPr>
      <w:rFonts w:cs="Symbol"/>
    </w:rPr>
  </w:style>
  <w:style w:type="character" w:customStyle="1" w:styleId="ListLabel25">
    <w:name w:val="ListLabel 25"/>
    <w:rPr>
      <w:rFonts w:cs="Courier New"/>
    </w:rPr>
  </w:style>
  <w:style w:type="character" w:customStyle="1" w:styleId="ListLabel26">
    <w:name w:val="ListLabel 26"/>
    <w:rPr>
      <w:rFonts w:cs="Wingdings"/>
    </w:rPr>
  </w:style>
  <w:style w:type="character" w:customStyle="1" w:styleId="ListLabel27">
    <w:name w:val="ListLabel 27"/>
    <w:rPr>
      <w:rFonts w:cs="Symbol"/>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ascii="Cambria" w:hAnsi="Cambria" w:cs="Symbol"/>
      <w:sz w:val="21"/>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cs="Symbol"/>
    </w:rPr>
  </w:style>
  <w:style w:type="character" w:customStyle="1" w:styleId="ListLabel37">
    <w:name w:val="ListLabel 37"/>
    <w:rPr>
      <w:rFonts w:cs="Courier New"/>
    </w:rPr>
  </w:style>
  <w:style w:type="character" w:customStyle="1" w:styleId="ListLabel38">
    <w:name w:val="ListLabel 38"/>
    <w:rPr>
      <w:rFonts w:cs="Wingdings"/>
    </w:rPr>
  </w:style>
  <w:style w:type="character" w:customStyle="1" w:styleId="ListLabel39">
    <w:name w:val="ListLabel 39"/>
    <w:rPr>
      <w:rFonts w:ascii="Cambria" w:hAnsi="Cambria"/>
      <w:b w:val="0"/>
      <w:sz w:val="21"/>
    </w:rPr>
  </w:style>
  <w:style w:type="character" w:customStyle="1" w:styleId="ListLabel40">
    <w:name w:val="ListLabel 40"/>
    <w:rPr>
      <w:b w:val="0"/>
    </w:rPr>
  </w:style>
  <w:style w:type="character" w:customStyle="1" w:styleId="ListLabel41">
    <w:name w:val="ListLabel 41"/>
    <w:rPr>
      <w:rFonts w:ascii="Cambria" w:hAnsi="Cambria"/>
      <w:b w:val="0"/>
      <w:sz w:val="21"/>
    </w:rPr>
  </w:style>
  <w:style w:type="character" w:customStyle="1" w:styleId="ListLabel42">
    <w:name w:val="ListLabel 42"/>
    <w:rPr>
      <w:rFonts w:ascii="Cambria" w:hAnsi="Cambria"/>
      <w:b w:val="0"/>
      <w:sz w:val="21"/>
    </w:rPr>
  </w:style>
  <w:style w:type="character" w:customStyle="1" w:styleId="ListLabel43">
    <w:name w:val="ListLabel 43"/>
    <w:rPr>
      <w:b w:val="0"/>
    </w:rPr>
  </w:style>
  <w:style w:type="character" w:customStyle="1" w:styleId="ListLabel44">
    <w:name w:val="ListLabel 44"/>
    <w:rPr>
      <w:b w:val="0"/>
    </w:rPr>
  </w:style>
  <w:style w:type="paragraph" w:customStyle="1" w:styleId="Nagwek10">
    <w:name w:val="Nagłówek1"/>
    <w:basedOn w:val="Normalny"/>
    <w:next w:val="Tekstpodstawowy"/>
    <w:pPr>
      <w:keepNext/>
      <w:spacing w:before="240" w:after="120"/>
    </w:pPr>
    <w:rPr>
      <w:rFonts w:ascii="Liberation Sans" w:eastAsia="Microsoft YaHei" w:hAnsi="Liberation Sans" w:cs="Lucida Sans"/>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pPr>
      <w:suppressLineNumbers/>
    </w:pPr>
    <w:rPr>
      <w:rFonts w:cs="Lucida Sans"/>
    </w:rPr>
  </w:style>
  <w:style w:type="paragraph" w:customStyle="1" w:styleId="Tekstkomentarza1">
    <w:name w:val="Tekst komentarza1"/>
    <w:basedOn w:val="Normalny"/>
    <w:pPr>
      <w:spacing w:after="0" w:line="240" w:lineRule="auto"/>
    </w:pPr>
    <w:rPr>
      <w:rFonts w:ascii="Times New Roman" w:eastAsia="Times New Roman" w:hAnsi="Times New Roman" w:cs="Times New Roman"/>
      <w:sz w:val="20"/>
      <w:szCs w:val="20"/>
      <w:lang w:eastAsia="ar-SA"/>
    </w:rPr>
  </w:style>
  <w:style w:type="paragraph" w:customStyle="1" w:styleId="Tekstdymka1">
    <w:name w:val="Tekst dymka1"/>
    <w:basedOn w:val="Normalny"/>
    <w:pPr>
      <w:spacing w:after="0" w:line="240" w:lineRule="auto"/>
    </w:pPr>
    <w:rPr>
      <w:rFonts w:ascii="Segoe UI" w:hAnsi="Segoe UI" w:cs="Segoe UI"/>
      <w:sz w:val="18"/>
      <w:szCs w:val="18"/>
    </w:rPr>
  </w:style>
  <w:style w:type="paragraph" w:customStyle="1" w:styleId="Akapitzlist1">
    <w:name w:val="Akapit z listą1"/>
    <w:basedOn w:val="Normalny"/>
    <w:pPr>
      <w:ind w:left="720"/>
      <w:contextualSpacing/>
    </w:pPr>
  </w:style>
  <w:style w:type="paragraph" w:customStyle="1" w:styleId="Tre">
    <w:name w:val="Treść"/>
    <w:pPr>
      <w:suppressAutoHyphens/>
    </w:pPr>
    <w:rPr>
      <w:rFonts w:ascii="Helvetica Neue" w:eastAsia="Arial Unicode MS" w:hAnsi="Helvetica Neue" w:cs="Arial Unicode MS"/>
      <w:color w:val="000000"/>
      <w:sz w:val="22"/>
      <w:szCs w:val="22"/>
    </w:rPr>
  </w:style>
  <w:style w:type="paragraph" w:customStyle="1" w:styleId="Tematkomentarza1">
    <w:name w:val="Temat komentarza1"/>
    <w:basedOn w:val="Tekstkomentarza1"/>
    <w:next w:val="Tekstkomentarza1"/>
    <w:pPr>
      <w:suppressAutoHyphens w:val="0"/>
      <w:spacing w:after="160"/>
    </w:pPr>
    <w:rPr>
      <w:rFonts w:ascii="Calibri" w:eastAsia="Calibri" w:hAnsi="Calibri" w:cs="font213"/>
      <w:b/>
      <w:bCs/>
      <w:lang w:eastAsia="en-US"/>
    </w:rPr>
  </w:style>
  <w:style w:type="paragraph" w:customStyle="1" w:styleId="Gwkaistopka">
    <w:name w:val="Główka i stopka"/>
    <w:basedOn w:val="Normalny"/>
  </w:style>
  <w:style w:type="paragraph" w:styleId="Nagwek">
    <w:name w:val="header"/>
    <w:basedOn w:val="Normalny"/>
    <w:pPr>
      <w:tabs>
        <w:tab w:val="center" w:pos="4536"/>
        <w:tab w:val="right" w:pos="9072"/>
      </w:tabs>
      <w:spacing w:after="0" w:line="240" w:lineRule="auto"/>
    </w:pPr>
  </w:style>
  <w:style w:type="paragraph" w:styleId="Stopka">
    <w:name w:val="footer"/>
    <w:basedOn w:val="Normalny"/>
    <w:pPr>
      <w:tabs>
        <w:tab w:val="center" w:pos="4536"/>
        <w:tab w:val="right" w:pos="9072"/>
      </w:tabs>
      <w:spacing w:after="0" w:line="240" w:lineRule="auto"/>
    </w:pPr>
  </w:style>
  <w:style w:type="paragraph" w:customStyle="1" w:styleId="Akapitzlist10">
    <w:name w:val="Akapit z listą1"/>
    <w:basedOn w:val="Normalny"/>
    <w:pPr>
      <w:spacing w:after="120" w:line="276" w:lineRule="auto"/>
      <w:ind w:left="708"/>
    </w:pPr>
    <w:rPr>
      <w:rFonts w:ascii="Sylfaen" w:hAnsi="Sylfaen" w:cs="Sylfaen"/>
      <w:sz w:val="20"/>
      <w:szCs w:val="20"/>
      <w:lang w:eastAsia="pl-PL"/>
    </w:rPr>
  </w:style>
  <w:style w:type="paragraph" w:styleId="Tekstprzypisudolnego">
    <w:name w:val="footnote text"/>
    <w:basedOn w:val="Normalny"/>
    <w:pPr>
      <w:spacing w:after="0" w:line="240" w:lineRule="auto"/>
    </w:pPr>
    <w:rPr>
      <w:sz w:val="20"/>
      <w:szCs w:val="20"/>
    </w:rPr>
  </w:style>
  <w:style w:type="paragraph" w:styleId="Tekstdymka">
    <w:name w:val="Balloon Text"/>
    <w:basedOn w:val="Normalny"/>
    <w:link w:val="TekstdymkaZnak1"/>
    <w:uiPriority w:val="99"/>
    <w:semiHidden/>
    <w:unhideWhenUsed/>
    <w:rsid w:val="00736C44"/>
    <w:pPr>
      <w:spacing w:after="0" w:line="240" w:lineRule="auto"/>
    </w:pPr>
    <w:rPr>
      <w:rFonts w:ascii="Segoe UI" w:hAnsi="Segoe UI" w:cs="Segoe UI"/>
      <w:sz w:val="18"/>
      <w:szCs w:val="18"/>
    </w:rPr>
  </w:style>
  <w:style w:type="character" w:customStyle="1" w:styleId="TekstdymkaZnak1">
    <w:name w:val="Tekst dymka Znak1"/>
    <w:link w:val="Tekstdymka"/>
    <w:uiPriority w:val="99"/>
    <w:semiHidden/>
    <w:rsid w:val="00736C44"/>
    <w:rPr>
      <w:rFonts w:ascii="Segoe UI" w:eastAsia="Calibri" w:hAnsi="Segoe UI" w:cs="Segoe UI"/>
      <w:sz w:val="18"/>
      <w:szCs w:val="18"/>
      <w:lang w:eastAsia="en-US"/>
    </w:rPr>
  </w:style>
  <w:style w:type="character" w:styleId="Odwoaniedokomentarza">
    <w:name w:val="annotation reference"/>
    <w:uiPriority w:val="99"/>
    <w:semiHidden/>
    <w:unhideWhenUsed/>
    <w:rsid w:val="00736C44"/>
    <w:rPr>
      <w:sz w:val="16"/>
      <w:szCs w:val="16"/>
    </w:rPr>
  </w:style>
  <w:style w:type="paragraph" w:styleId="Tekstkomentarza">
    <w:name w:val="annotation text"/>
    <w:basedOn w:val="Normalny"/>
    <w:link w:val="TekstkomentarzaZnak1"/>
    <w:uiPriority w:val="99"/>
    <w:semiHidden/>
    <w:unhideWhenUsed/>
    <w:rsid w:val="00736C44"/>
    <w:rPr>
      <w:sz w:val="20"/>
      <w:szCs w:val="20"/>
    </w:rPr>
  </w:style>
  <w:style w:type="character" w:customStyle="1" w:styleId="TekstkomentarzaZnak1">
    <w:name w:val="Tekst komentarza Znak1"/>
    <w:link w:val="Tekstkomentarza"/>
    <w:uiPriority w:val="99"/>
    <w:semiHidden/>
    <w:rsid w:val="00736C44"/>
    <w:rPr>
      <w:rFonts w:ascii="Calibri" w:eastAsia="Calibri" w:hAnsi="Calibri" w:cs="font213"/>
      <w:lang w:eastAsia="en-US"/>
    </w:rPr>
  </w:style>
  <w:style w:type="paragraph" w:styleId="Tematkomentarza">
    <w:name w:val="annotation subject"/>
    <w:basedOn w:val="Tekstkomentarza"/>
    <w:next w:val="Tekstkomentarza"/>
    <w:link w:val="TematkomentarzaZnak1"/>
    <w:uiPriority w:val="99"/>
    <w:semiHidden/>
    <w:unhideWhenUsed/>
    <w:rsid w:val="00736C44"/>
    <w:rPr>
      <w:b/>
      <w:bCs/>
    </w:rPr>
  </w:style>
  <w:style w:type="character" w:customStyle="1" w:styleId="TematkomentarzaZnak1">
    <w:name w:val="Temat komentarza Znak1"/>
    <w:link w:val="Tematkomentarza"/>
    <w:uiPriority w:val="99"/>
    <w:semiHidden/>
    <w:rsid w:val="00736C44"/>
    <w:rPr>
      <w:rFonts w:ascii="Calibri" w:eastAsia="Calibri" w:hAnsi="Calibri" w:cs="font213"/>
      <w:b/>
      <w:bCs/>
      <w:lang w:eastAsia="en-US"/>
    </w:rPr>
  </w:style>
  <w:style w:type="paragraph" w:styleId="Akapitzlist">
    <w:name w:val="List Paragraph"/>
    <w:aliases w:val="L1,Numerowanie,Akapit z listą5"/>
    <w:basedOn w:val="Normalny"/>
    <w:uiPriority w:val="34"/>
    <w:qFormat/>
    <w:rsid w:val="00BD7FF4"/>
    <w:pPr>
      <w:spacing w:after="0" w:line="240" w:lineRule="auto"/>
      <w:ind w:left="720"/>
      <w:contextualSpacing/>
    </w:pPr>
    <w:rPr>
      <w:rFonts w:ascii="Times New Roman" w:eastAsia="Times New Roman" w:hAnsi="Times New Roman" w:cs="Times New Roman"/>
      <w:sz w:val="20"/>
      <w:szCs w:val="20"/>
      <w:lang w:val="x-none" w:eastAsia="ar-SA"/>
    </w:rPr>
  </w:style>
  <w:style w:type="paragraph" w:styleId="Poprawka">
    <w:name w:val="Revision"/>
    <w:hidden/>
    <w:uiPriority w:val="99"/>
    <w:semiHidden/>
    <w:rsid w:val="000916DC"/>
    <w:rPr>
      <w:rFonts w:ascii="Calibri" w:eastAsia="Calibri" w:hAnsi="Calibri" w:cs="font213"/>
      <w:sz w:val="22"/>
      <w:szCs w:val="22"/>
      <w:lang w:eastAsia="en-US"/>
    </w:rPr>
  </w:style>
  <w:style w:type="character" w:styleId="Hipercze">
    <w:name w:val="Hyperlink"/>
    <w:uiPriority w:val="99"/>
    <w:unhideWhenUsed/>
    <w:rsid w:val="00F84876"/>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844663">
      <w:bodyDiv w:val="1"/>
      <w:marLeft w:val="0"/>
      <w:marRight w:val="0"/>
      <w:marTop w:val="0"/>
      <w:marBottom w:val="0"/>
      <w:divBdr>
        <w:top w:val="none" w:sz="0" w:space="0" w:color="auto"/>
        <w:left w:val="none" w:sz="0" w:space="0" w:color="auto"/>
        <w:bottom w:val="none" w:sz="0" w:space="0" w:color="auto"/>
        <w:right w:val="none" w:sz="0" w:space="0" w:color="auto"/>
      </w:divBdr>
      <w:divsChild>
        <w:div w:id="1051223936">
          <w:marLeft w:val="0"/>
          <w:marRight w:val="0"/>
          <w:marTop w:val="0"/>
          <w:marBottom w:val="0"/>
          <w:divBdr>
            <w:top w:val="none" w:sz="0" w:space="0" w:color="auto"/>
            <w:left w:val="none" w:sz="0" w:space="0" w:color="auto"/>
            <w:bottom w:val="none" w:sz="0" w:space="0" w:color="auto"/>
            <w:right w:val="none" w:sz="0" w:space="0" w:color="auto"/>
          </w:divBdr>
        </w:div>
      </w:divsChild>
    </w:div>
    <w:div w:id="1393693925">
      <w:bodyDiv w:val="1"/>
      <w:marLeft w:val="0"/>
      <w:marRight w:val="0"/>
      <w:marTop w:val="0"/>
      <w:marBottom w:val="0"/>
      <w:divBdr>
        <w:top w:val="none" w:sz="0" w:space="0" w:color="auto"/>
        <w:left w:val="none" w:sz="0" w:space="0" w:color="auto"/>
        <w:bottom w:val="none" w:sz="0" w:space="0" w:color="auto"/>
        <w:right w:val="none" w:sz="0" w:space="0" w:color="auto"/>
      </w:divBdr>
      <w:divsChild>
        <w:div w:id="4468534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awsko@szczecinek.lasy.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5FEC5C-3824-44CD-9B3B-B79DF09B3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25</Pages>
  <Words>9916</Words>
  <Characters>59501</Characters>
  <Application>Microsoft Office Word</Application>
  <DocSecurity>0</DocSecurity>
  <Lines>495</Lines>
  <Paragraphs>138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69279</CharactersWithSpaces>
  <SharedDoc>false</SharedDoc>
  <HLinks>
    <vt:vector size="6" baseType="variant">
      <vt:variant>
        <vt:i4>5570674</vt:i4>
      </vt:variant>
      <vt:variant>
        <vt:i4>0</vt:i4>
      </vt:variant>
      <vt:variant>
        <vt:i4>0</vt:i4>
      </vt:variant>
      <vt:variant>
        <vt:i4>5</vt:i4>
      </vt:variant>
      <vt:variant>
        <vt:lpwstr>mailto:drawsko@szczecinek.lasy.gov.pl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Pściuk</dc:creator>
  <cp:keywords/>
  <cp:lastModifiedBy>Grzegorz Graca (Nadleśnictwo Drawsko)</cp:lastModifiedBy>
  <cp:revision>58</cp:revision>
  <cp:lastPrinted>2022-04-19T12:21:00Z</cp:lastPrinted>
  <dcterms:created xsi:type="dcterms:W3CDTF">2022-04-11T06:11:00Z</dcterms:created>
  <dcterms:modified xsi:type="dcterms:W3CDTF">2022-07-27T05:37:00Z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